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543D3" w14:textId="77777777" w:rsidR="001A5D0A" w:rsidRDefault="002E797E">
      <w:pPr>
        <w:pStyle w:val="Standard"/>
      </w:pPr>
      <w:bookmarkStart w:id="0" w:name="_GoBack"/>
      <w:bookmarkEnd w:id="0"/>
      <w:r>
        <w:t xml:space="preserve">L'interface de </w:t>
      </w:r>
      <w:proofErr w:type="spellStart"/>
      <w:r>
        <w:t>NoteApp</w:t>
      </w:r>
      <w:proofErr w:type="spellEnd"/>
      <w:r>
        <w:t xml:space="preserve"> peut être considérée comme complète </w:t>
      </w:r>
      <w:del w:id="1" w:author="Thibaut Cuvelier" w:date="2018-11-23T01:08:00Z">
        <w:r w:rsidDel="00C67828">
          <w:delText>en terme de</w:delText>
        </w:r>
      </w:del>
      <w:ins w:id="2" w:author="Thibaut Cuvelier" w:date="2018-11-23T01:08:00Z">
        <w:r w:rsidR="00C67828">
          <w:t>en termes de</w:t>
        </w:r>
      </w:ins>
      <w:r>
        <w:t xml:space="preserve"> nombre de fonctionnalités et d'interactions avec l'utilisateur</w:t>
      </w:r>
      <w:del w:id="3" w:author="Thibaut Cuvelier" w:date="2018-11-23T01:08:00Z">
        <w:r w:rsidDel="00C67828">
          <w:delText>s</w:delText>
        </w:r>
      </w:del>
      <w:r>
        <w:t>.</w:t>
      </w:r>
    </w:p>
    <w:p w14:paraId="6447A514" w14:textId="77777777" w:rsidR="001A5D0A" w:rsidRDefault="002E797E">
      <w:pPr>
        <w:pStyle w:val="Standard"/>
      </w:pPr>
      <w:r>
        <w:t>Cependant, il y a encore une grosse marge de progression en pour rendre l'interface plus attrayante pour l'utilisateur.</w:t>
      </w:r>
    </w:p>
    <w:p w14:paraId="2B94EFA5" w14:textId="77777777" w:rsidR="001A5D0A" w:rsidRDefault="002E797E">
      <w:pPr>
        <w:pStyle w:val="Standard"/>
      </w:pPr>
      <w:del w:id="4" w:author="Thibaut Cuvelier" w:date="2018-11-23T01:08:00Z">
        <w:r w:rsidDel="00C67828">
          <w:delText xml:space="preserve">Le </w:delText>
        </w:r>
      </w:del>
      <w:r>
        <w:t xml:space="preserve">QML a été </w:t>
      </w:r>
      <w:del w:id="5" w:author="Thibaut Cuvelier" w:date="2018-11-23T10:43:00Z">
        <w:r w:rsidDel="00A11644">
          <w:delText xml:space="preserve">considéré </w:delText>
        </w:r>
      </w:del>
      <w:proofErr w:type="spellStart"/>
      <w:ins w:id="6" w:author="Thibaut Cuvelier" w:date="2018-11-23T10:43:00Z">
        <w:r w:rsidR="00A11644">
          <w:rPr>
            <w:lang w:val="en-BE"/>
          </w:rPr>
          <w:t>conçu</w:t>
        </w:r>
        <w:proofErr w:type="spellEnd"/>
        <w:r w:rsidR="00A11644">
          <w:t xml:space="preserve"> </w:t>
        </w:r>
      </w:ins>
      <w:r>
        <w:t xml:space="preserve">comme un langage déclaratif, </w:t>
      </w:r>
      <w:del w:id="7" w:author="Thibaut Cuvelier" w:date="2018-11-23T10:43:00Z">
        <w:r w:rsidDel="000E2CE3">
          <w:delText>qui se rappelle</w:delText>
        </w:r>
      </w:del>
      <w:proofErr w:type="spellStart"/>
      <w:ins w:id="8" w:author="Thibaut Cuvelier" w:date="2018-11-23T10:43:00Z">
        <w:r w:rsidR="000E2CE3">
          <w:rPr>
            <w:lang w:val="en-BE"/>
          </w:rPr>
          <w:t>prévu</w:t>
        </w:r>
        <w:proofErr w:type="spellEnd"/>
        <w:r w:rsidR="000E2CE3">
          <w:rPr>
            <w:lang w:val="en-BE"/>
          </w:rPr>
          <w:t xml:space="preserve"> pour </w:t>
        </w:r>
        <w:proofErr w:type="spellStart"/>
        <w:r w:rsidR="000E2CE3">
          <w:rPr>
            <w:lang w:val="en-BE"/>
          </w:rPr>
          <w:t>intégrer</w:t>
        </w:r>
      </w:ins>
      <w:proofErr w:type="spellEnd"/>
      <w:r>
        <w:t xml:space="preserve"> des animations et des transitions fluides des éléments de l'interface.</w:t>
      </w:r>
    </w:p>
    <w:p w14:paraId="0BBA5EB1" w14:textId="77777777" w:rsidR="001A5D0A" w:rsidRDefault="001A5D0A">
      <w:pPr>
        <w:pStyle w:val="Standard"/>
      </w:pPr>
    </w:p>
    <w:p w14:paraId="07CF664D" w14:textId="77777777" w:rsidR="001A5D0A" w:rsidRDefault="002E797E">
      <w:pPr>
        <w:pStyle w:val="Standard"/>
      </w:pPr>
      <w:r>
        <w:t xml:space="preserve">Le chapitre </w:t>
      </w:r>
      <w:del w:id="9" w:author="Thibaut Cuvelier" w:date="2018-11-23T10:43:00Z">
        <w:r w:rsidDel="000E2CE3">
          <w:delText xml:space="preserve">va </w:delText>
        </w:r>
      </w:del>
      <w:proofErr w:type="spellStart"/>
      <w:r>
        <w:t>couvr</w:t>
      </w:r>
      <w:proofErr w:type="spellEnd"/>
      <w:ins w:id="10" w:author="Thibaut Cuvelier" w:date="2018-11-23T10:43:00Z">
        <w:r w:rsidR="000E2CE3">
          <w:rPr>
            <w:lang w:val="en-BE"/>
          </w:rPr>
          <w:t>e</w:t>
        </w:r>
      </w:ins>
      <w:del w:id="11" w:author="Thibaut Cuvelier" w:date="2018-11-23T10:43:00Z">
        <w:r w:rsidDel="000E2CE3">
          <w:delText>ir</w:delText>
        </w:r>
      </w:del>
      <w:r>
        <w:t xml:space="preserve"> les thèmes principaux suivants :</w:t>
      </w:r>
    </w:p>
    <w:p w14:paraId="3A943BB7" w14:textId="77777777" w:rsidR="001A5D0A" w:rsidRDefault="001A5D0A">
      <w:pPr>
        <w:pStyle w:val="Standard"/>
      </w:pPr>
    </w:p>
    <w:p w14:paraId="63C3A79B" w14:textId="77777777" w:rsidR="001A5D0A" w:rsidDel="000E2CE3" w:rsidRDefault="002E797E" w:rsidP="000E2CE3">
      <w:pPr>
        <w:pStyle w:val="Standard"/>
        <w:numPr>
          <w:ilvl w:val="0"/>
          <w:numId w:val="3"/>
        </w:numPr>
        <w:rPr>
          <w:del w:id="12" w:author="Thibaut Cuvelier" w:date="2018-11-23T10:44:00Z"/>
        </w:rPr>
      </w:pPr>
      <w:r>
        <w:t>Introduire des concepts à propos des animations et des transitions en QML</w:t>
      </w:r>
    </w:p>
    <w:p w14:paraId="6401D420" w14:textId="77777777" w:rsidR="001A5D0A" w:rsidRDefault="002E797E" w:rsidP="000E2CE3">
      <w:pPr>
        <w:pStyle w:val="Standard"/>
        <w:ind w:firstLine="708"/>
      </w:pPr>
      <w:del w:id="13" w:author="Thibaut Cuvelier" w:date="2018-11-23T10:44:00Z">
        <w:r w:rsidDel="000E2CE3">
          <w:tab/>
        </w:r>
      </w:del>
    </w:p>
    <w:p w14:paraId="3533C244" w14:textId="77777777" w:rsidR="000E2CE3" w:rsidRDefault="002E797E">
      <w:pPr>
        <w:pStyle w:val="Standard"/>
        <w:rPr>
          <w:ins w:id="14" w:author="Thibaut Cuvelier" w:date="2018-11-23T10:44:00Z"/>
        </w:rPr>
      </w:pPr>
      <w:r>
        <w:tab/>
        <w:t xml:space="preserve">De nouveaux types de QML seront présentés, comme le </w:t>
      </w:r>
      <w:commentRangeStart w:id="15"/>
      <w:proofErr w:type="spellStart"/>
      <w:r>
        <w:rPr>
          <w:i/>
          <w:iCs/>
        </w:rPr>
        <w:t>Behavior</w:t>
      </w:r>
      <w:commentRangeEnd w:id="15"/>
      <w:proofErr w:type="spellEnd"/>
      <w:r w:rsidR="000E2CE3">
        <w:rPr>
          <w:rStyle w:val="CommentReference"/>
        </w:rPr>
        <w:commentReference w:id="15"/>
      </w:r>
      <w:r>
        <w:t xml:space="preserve">, </w:t>
      </w:r>
      <w:r>
        <w:rPr>
          <w:i/>
          <w:iCs/>
        </w:rPr>
        <w:t>Transition</w:t>
      </w:r>
      <w:r>
        <w:t xml:space="preserve"> et </w:t>
      </w:r>
      <w:r>
        <w:tab/>
        <w:t>plusieurs A</w:t>
      </w:r>
      <w:r>
        <w:rPr>
          <w:i/>
          <w:iCs/>
        </w:rPr>
        <w:t>nimations</w:t>
      </w:r>
      <w:r>
        <w:t xml:space="preserve"> d'éléments</w:t>
      </w:r>
    </w:p>
    <w:p w14:paraId="1DB08119" w14:textId="77777777" w:rsidR="000E2CE3" w:rsidRPr="000E2CE3" w:rsidRDefault="000E2CE3">
      <w:pPr>
        <w:pStyle w:val="Standard"/>
        <w:rPr>
          <w:lang w:val="en-BE"/>
          <w:rPrChange w:id="16" w:author="Thibaut Cuvelier" w:date="2018-11-23T10:44:00Z">
            <w:rPr/>
          </w:rPrChange>
        </w:rPr>
      </w:pPr>
      <w:ins w:id="17" w:author="Thibaut Cuvelier" w:date="2018-11-23T10:44:00Z">
        <w:r>
          <w:tab/>
        </w:r>
        <w:proofErr w:type="spellStart"/>
        <w:r>
          <w:rPr>
            <w:lang w:val="en-BE"/>
          </w:rPr>
          <w:t>Améliorer</w:t>
        </w:r>
        <w:proofErr w:type="spellEnd"/>
        <w:r>
          <w:rPr>
            <w:lang w:val="en-BE"/>
          </w:rPr>
          <w:t xml:space="preserve"> </w:t>
        </w:r>
      </w:ins>
      <w:r>
        <w:rPr>
          <w:lang w:val="en-BE"/>
        </w:rPr>
        <w:t xml:space="preserve">les </w:t>
      </w:r>
      <w:proofErr w:type="spellStart"/>
      <w:r>
        <w:rPr>
          <w:lang w:val="en-BE"/>
        </w:rPr>
        <w:t>composants</w:t>
      </w:r>
      <w:proofErr w:type="spellEnd"/>
      <w:r>
        <w:rPr>
          <w:lang w:val="en-BE"/>
        </w:rPr>
        <w:t xml:space="preserve"> QML de </w:t>
      </w:r>
      <w:proofErr w:type="spellStart"/>
      <w:r>
        <w:rPr>
          <w:lang w:val="en-BE"/>
        </w:rPr>
        <w:t>NoteApp</w:t>
      </w:r>
      <w:proofErr w:type="spellEnd"/>
      <w:r>
        <w:rPr>
          <w:lang w:val="en-BE"/>
        </w:rPr>
        <w:t xml:space="preserve"> à </w:t>
      </w:r>
      <w:proofErr w:type="spellStart"/>
      <w:r>
        <w:rPr>
          <w:lang w:val="en-BE"/>
        </w:rPr>
        <w:t>l’aide</w:t>
      </w:r>
      <w:proofErr w:type="spellEnd"/>
      <w:r>
        <w:rPr>
          <w:lang w:val="en-BE"/>
        </w:rPr>
        <w:t xml:space="preserve"> </w:t>
      </w:r>
      <w:proofErr w:type="spellStart"/>
      <w:r>
        <w:rPr>
          <w:lang w:val="en-BE"/>
        </w:rPr>
        <w:t>d’animations</w:t>
      </w:r>
      <w:proofErr w:type="spellEnd"/>
    </w:p>
    <w:p w14:paraId="1755601F" w14:textId="77777777" w:rsidR="001A5D0A" w:rsidRDefault="001A5D0A">
      <w:pPr>
        <w:pStyle w:val="Standard"/>
      </w:pPr>
    </w:p>
    <w:p w14:paraId="4155360A" w14:textId="77777777" w:rsidR="001A5D0A" w:rsidRDefault="002E797E">
      <w:pPr>
        <w:pStyle w:val="Standard"/>
      </w:pPr>
      <w:commentRangeStart w:id="18"/>
      <w:r>
        <w:t>Le chapitre suit les étapes suivantes :</w:t>
      </w:r>
      <w:commentRangeEnd w:id="18"/>
      <w:r w:rsidR="000E2CE3">
        <w:rPr>
          <w:rStyle w:val="CommentReference"/>
        </w:rPr>
        <w:commentReference w:id="18"/>
      </w:r>
    </w:p>
    <w:p w14:paraId="7D0700FC" w14:textId="77777777" w:rsidR="001A5D0A" w:rsidRDefault="001A5D0A">
      <w:pPr>
        <w:pStyle w:val="Standard"/>
      </w:pPr>
    </w:p>
    <w:p w14:paraId="10BDBE35" w14:textId="77777777" w:rsidR="001A5D0A" w:rsidRDefault="002E797E">
      <w:pPr>
        <w:pStyle w:val="Standard"/>
        <w:rPr>
          <w:sz w:val="30"/>
          <w:szCs w:val="30"/>
        </w:rPr>
      </w:pPr>
      <w:r>
        <w:rPr>
          <w:sz w:val="30"/>
          <w:szCs w:val="30"/>
        </w:rPr>
        <w:t xml:space="preserve">5.1 Animer la </w:t>
      </w:r>
      <w:proofErr w:type="spellStart"/>
      <w:r>
        <w:rPr>
          <w:sz w:val="30"/>
          <w:szCs w:val="30"/>
        </w:rPr>
        <w:t>NoteToolbar</w:t>
      </w:r>
      <w:proofErr w:type="spellEnd"/>
    </w:p>
    <w:p w14:paraId="5A36B811" w14:textId="77777777" w:rsidR="001A5D0A" w:rsidRDefault="001A5D0A">
      <w:pPr>
        <w:pStyle w:val="Standard"/>
      </w:pPr>
    </w:p>
    <w:p w14:paraId="00404297" w14:textId="42E8696B" w:rsidR="001A5D0A" w:rsidRDefault="002E797E">
      <w:pPr>
        <w:pStyle w:val="Standard"/>
      </w:pPr>
      <w:r>
        <w:t xml:space="preserve">Voyons comment nous pouvons améliorer le composant </w:t>
      </w:r>
      <w:r>
        <w:rPr>
          <w:i/>
          <w:iCs/>
        </w:rPr>
        <w:t>Note</w:t>
      </w:r>
      <w:r>
        <w:t xml:space="preserve"> et ajouter un comportement basé sur l'interaction avec l'utilisateur. Le composant </w:t>
      </w:r>
      <w:r>
        <w:rPr>
          <w:i/>
          <w:iCs/>
        </w:rPr>
        <w:t>Note</w:t>
      </w:r>
      <w:r>
        <w:t xml:space="preserve"> a une </w:t>
      </w:r>
      <w:r w:rsidR="000E2CE3">
        <w:rPr>
          <w:lang w:val="en-BE"/>
        </w:rPr>
        <w:t xml:space="preserve">barre </w:t>
      </w:r>
      <w:proofErr w:type="spellStart"/>
      <w:r w:rsidR="000E2CE3">
        <w:rPr>
          <w:lang w:val="en-BE"/>
        </w:rPr>
        <w:t>d’outils</w:t>
      </w:r>
      <w:proofErr w:type="spellEnd"/>
      <w:r>
        <w:t xml:space="preserve"> avec un bouton </w:t>
      </w:r>
      <w:r>
        <w:rPr>
          <w:i/>
          <w:iCs/>
          <w:lang w:val="en-BE"/>
        </w:rPr>
        <w:t>S</w:t>
      </w:r>
      <w:proofErr w:type="spellStart"/>
      <w:r>
        <w:rPr>
          <w:i/>
          <w:iCs/>
        </w:rPr>
        <w:t>upprimer</w:t>
      </w:r>
      <w:commentRangeStart w:id="19"/>
      <w:proofErr w:type="spellEnd"/>
      <w:del w:id="20" w:author="Thibaut Cuvelier" w:date="2018-11-23T11:10:00Z">
        <w:r w:rsidDel="008F7A80">
          <w:delText>*</w:delText>
        </w:r>
      </w:del>
      <w:commentRangeEnd w:id="19"/>
      <w:r w:rsidR="008F7A80">
        <w:rPr>
          <w:rStyle w:val="CommentReference"/>
        </w:rPr>
        <w:commentReference w:id="19"/>
      </w:r>
      <w:r>
        <w:t xml:space="preserve"> pour supprimer la note. De plus, la </w:t>
      </w:r>
      <w:r w:rsidR="000E2CE3">
        <w:rPr>
          <w:lang w:val="en-BE"/>
        </w:rPr>
        <w:t xml:space="preserve">barre </w:t>
      </w:r>
      <w:proofErr w:type="spellStart"/>
      <w:r w:rsidR="000E2CE3">
        <w:rPr>
          <w:lang w:val="en-BE"/>
        </w:rPr>
        <w:t>d’outils</w:t>
      </w:r>
      <w:proofErr w:type="spellEnd"/>
      <w:r>
        <w:t xml:space="preserve"> est utilisée pour déplacer la note en gardant le clic de la souris appuyé dessus.</w:t>
      </w:r>
    </w:p>
    <w:p w14:paraId="3C47493D" w14:textId="77777777" w:rsidR="001A5D0A" w:rsidRDefault="001A5D0A">
      <w:pPr>
        <w:pStyle w:val="Standard"/>
      </w:pPr>
    </w:p>
    <w:p w14:paraId="15D16D59" w14:textId="61F21527" w:rsidR="001A5D0A" w:rsidRDefault="002E797E">
      <w:pPr>
        <w:pStyle w:val="Standard"/>
      </w:pPr>
      <w:commentRangeStart w:id="21"/>
      <w:r>
        <w:t xml:space="preserve">Une amélioration pourrait être de rendre le bouton </w:t>
      </w:r>
      <w:r>
        <w:rPr>
          <w:i/>
          <w:iCs/>
        </w:rPr>
        <w:t>Supprimer</w:t>
      </w:r>
      <w:r>
        <w:t xml:space="preserve"> visible seulement si nécessaire</w:t>
      </w:r>
      <w:r>
        <w:rPr>
          <w:lang w:val="en-BE"/>
        </w:rPr>
        <w:t>, p</w:t>
      </w:r>
      <w:proofErr w:type="spellStart"/>
      <w:r>
        <w:t>ar</w:t>
      </w:r>
      <w:proofErr w:type="spellEnd"/>
      <w:r>
        <w:t xml:space="preserve"> exemple, en rendant le bouton </w:t>
      </w:r>
      <w:r>
        <w:rPr>
          <w:i/>
          <w:iCs/>
        </w:rPr>
        <w:t>Supprimer</w:t>
      </w:r>
      <w:r>
        <w:t xml:space="preserve"> visible quand la </w:t>
      </w:r>
      <w:r>
        <w:rPr>
          <w:lang w:val="en-BE"/>
        </w:rPr>
        <w:t xml:space="preserve">barre </w:t>
      </w:r>
      <w:proofErr w:type="spellStart"/>
      <w:r>
        <w:rPr>
          <w:lang w:val="en-BE"/>
        </w:rPr>
        <w:t>d’outils</w:t>
      </w:r>
      <w:proofErr w:type="spellEnd"/>
      <w:r>
        <w:t xml:space="preserve"> est survolée</w:t>
      </w:r>
      <w:r>
        <w:rPr>
          <w:lang w:val="en-BE"/>
        </w:rPr>
        <w:t>. I</w:t>
      </w:r>
      <w:proofErr w:type="spellStart"/>
      <w:r>
        <w:t>l</w:t>
      </w:r>
      <w:proofErr w:type="spellEnd"/>
      <w:r>
        <w:t xml:space="preserve"> serait agréable d'utiliser </w:t>
      </w:r>
      <w:commentRangeStart w:id="22"/>
      <w:r>
        <w:t>des effets de fade-in et de fade-out</w:t>
      </w:r>
      <w:commentRangeEnd w:id="22"/>
      <w:r>
        <w:rPr>
          <w:rStyle w:val="CommentReference"/>
        </w:rPr>
        <w:commentReference w:id="22"/>
      </w:r>
      <w:r>
        <w:t>.</w:t>
      </w:r>
      <w:commentRangeEnd w:id="21"/>
      <w:r>
        <w:rPr>
          <w:rStyle w:val="CommentReference"/>
        </w:rPr>
        <w:commentReference w:id="21"/>
      </w:r>
    </w:p>
    <w:p w14:paraId="1E5CBC70" w14:textId="77777777" w:rsidR="001A5D0A" w:rsidRDefault="001A5D0A">
      <w:pPr>
        <w:pStyle w:val="Standard"/>
      </w:pPr>
    </w:p>
    <w:p w14:paraId="66B5C4A4" w14:textId="77777777" w:rsidR="001A5D0A" w:rsidRDefault="001A5D0A">
      <w:pPr>
        <w:pStyle w:val="Standard"/>
      </w:pPr>
    </w:p>
    <w:p w14:paraId="6645AB02" w14:textId="77777777" w:rsidR="001A5D0A" w:rsidRDefault="001A5D0A">
      <w:pPr>
        <w:pStyle w:val="Standard"/>
      </w:pPr>
    </w:p>
    <w:p w14:paraId="19BE46FE" w14:textId="4F26CCA8" w:rsidR="001A5D0A" w:rsidRDefault="002E797E">
      <w:pPr>
        <w:pStyle w:val="Standard"/>
      </w:pPr>
      <w:del w:id="23" w:author="Thibaut Cuvelier" w:date="2018-11-23T11:10:00Z">
        <w:r w:rsidDel="007C45ED">
          <w:delText xml:space="preserve">Le </w:delText>
        </w:r>
      </w:del>
      <w:r>
        <w:t xml:space="preserve">QML fournit </w:t>
      </w:r>
      <w:r w:rsidR="000E2CE3">
        <w:t>plusieurs approches</w:t>
      </w:r>
      <w:r>
        <w:t xml:space="preserve"> pour implémenter ceci en utilisant les types </w:t>
      </w:r>
      <w:r w:rsidR="009E556F">
        <w:rPr>
          <w:i/>
          <w:iCs/>
          <w:lang w:val="en-BE"/>
        </w:rPr>
        <w:t>A</w:t>
      </w:r>
      <w:proofErr w:type="spellStart"/>
      <w:r>
        <w:rPr>
          <w:i/>
          <w:iCs/>
        </w:rPr>
        <w:t>nimation</w:t>
      </w:r>
      <w:proofErr w:type="spellEnd"/>
      <w:r>
        <w:t xml:space="preserve"> et </w:t>
      </w:r>
      <w:r w:rsidR="009E556F">
        <w:rPr>
          <w:lang w:val="en-BE"/>
        </w:rPr>
        <w:t>T</w:t>
      </w:r>
      <w:proofErr w:type="spellStart"/>
      <w:r>
        <w:rPr>
          <w:i/>
          <w:iCs/>
        </w:rPr>
        <w:t>ransition</w:t>
      </w:r>
      <w:proofErr w:type="spellEnd"/>
      <w:r>
        <w:rPr>
          <w:i/>
          <w:iCs/>
        </w:rPr>
        <w:t xml:space="preserve">. </w:t>
      </w:r>
      <w:r>
        <w:t xml:space="preserve">Dans ce cas spécifique, nous utiliserons le type </w:t>
      </w:r>
      <w:proofErr w:type="spellStart"/>
      <w:r>
        <w:rPr>
          <w:i/>
          <w:iCs/>
        </w:rPr>
        <w:t>Behavior</w:t>
      </w:r>
      <w:proofErr w:type="spellEnd"/>
      <w:r>
        <w:t xml:space="preserve"> du QML, et nous expliquerons plus tard pourquoi.</w:t>
      </w:r>
    </w:p>
    <w:p w14:paraId="33B63AE4" w14:textId="77777777" w:rsidR="001A5D0A" w:rsidRDefault="001A5D0A">
      <w:pPr>
        <w:pStyle w:val="Standard"/>
      </w:pPr>
    </w:p>
    <w:p w14:paraId="70FE14A4" w14:textId="5586DFB8" w:rsidR="001A5D0A" w:rsidRDefault="002E797E">
      <w:pPr>
        <w:pStyle w:val="Standard"/>
        <w:rPr>
          <w:sz w:val="30"/>
          <w:szCs w:val="30"/>
        </w:rPr>
      </w:pPr>
      <w:r>
        <w:rPr>
          <w:sz w:val="30"/>
          <w:szCs w:val="30"/>
        </w:rPr>
        <w:t xml:space="preserve">5.1.1 </w:t>
      </w:r>
      <w:proofErr w:type="spellStart"/>
      <w:r w:rsidR="009E556F">
        <w:rPr>
          <w:sz w:val="30"/>
          <w:szCs w:val="30"/>
        </w:rPr>
        <w:t>Behavior</w:t>
      </w:r>
      <w:proofErr w:type="spellEnd"/>
      <w:r>
        <w:rPr>
          <w:sz w:val="30"/>
          <w:szCs w:val="30"/>
        </w:rPr>
        <w:t xml:space="preserve"> et type </w:t>
      </w:r>
      <w:proofErr w:type="spellStart"/>
      <w:r>
        <w:rPr>
          <w:sz w:val="30"/>
          <w:szCs w:val="30"/>
        </w:rPr>
        <w:t>NumberAnimation</w:t>
      </w:r>
      <w:proofErr w:type="spellEnd"/>
    </w:p>
    <w:p w14:paraId="5E6AD349" w14:textId="77777777" w:rsidR="001A5D0A" w:rsidRDefault="001A5D0A">
      <w:pPr>
        <w:pStyle w:val="Standard"/>
      </w:pPr>
    </w:p>
    <w:p w14:paraId="43386D2A" w14:textId="77777777" w:rsidR="001A5D0A" w:rsidRDefault="001A5D0A">
      <w:pPr>
        <w:pStyle w:val="Standard"/>
      </w:pPr>
    </w:p>
    <w:p w14:paraId="66C0AF55" w14:textId="4A50D98D" w:rsidR="001A5D0A" w:rsidRDefault="002E797E">
      <w:pPr>
        <w:pStyle w:val="Standard"/>
      </w:pPr>
      <w:r>
        <w:t xml:space="preserve">Dans le composant </w:t>
      </w:r>
      <w:r>
        <w:rPr>
          <w:i/>
          <w:iCs/>
        </w:rPr>
        <w:t>Note</w:t>
      </w:r>
      <w:ins w:id="24" w:author="Thibaut Cuvelier" w:date="2018-11-23T11:08:00Z">
        <w:r w:rsidR="008F7A80">
          <w:rPr>
            <w:i/>
            <w:iCs/>
            <w:lang w:val="en-BE"/>
          </w:rPr>
          <w:t>T</w:t>
        </w:r>
      </w:ins>
      <w:del w:id="25" w:author="Thibaut Cuvelier" w:date="2018-11-23T11:08:00Z">
        <w:r w:rsidDel="008F7A80">
          <w:rPr>
            <w:i/>
            <w:iCs/>
          </w:rPr>
          <w:delText>t</w:delText>
        </w:r>
      </w:del>
      <w:proofErr w:type="spellStart"/>
      <w:r>
        <w:rPr>
          <w:i/>
          <w:iCs/>
        </w:rPr>
        <w:t>oolbar</w:t>
      </w:r>
      <w:proofErr w:type="spellEnd"/>
      <w:r>
        <w:rPr>
          <w:i/>
          <w:iCs/>
        </w:rPr>
        <w:t xml:space="preserve">, </w:t>
      </w:r>
      <w:r>
        <w:t xml:space="preserve">on utilise le type Row pour disposer le bouton Supprimer*, donc en changeant la propriété opacité du type Row </w:t>
      </w:r>
      <w:del w:id="26" w:author="Thibaut Cuvelier" w:date="2018-11-23T11:08:00Z">
        <w:r w:rsidDel="008F7A80">
          <w:delText xml:space="preserve">va </w:delText>
        </w:r>
      </w:del>
      <w:proofErr w:type="spellStart"/>
      <w:ins w:id="27" w:author="Thibaut Cuvelier" w:date="2018-11-23T11:08:00Z">
        <w:r w:rsidR="008F7A80">
          <w:rPr>
            <w:lang w:val="en-BE"/>
          </w:rPr>
          <w:t>affecte</w:t>
        </w:r>
        <w:proofErr w:type="spellEnd"/>
        <w:r w:rsidR="008F7A80">
          <w:t xml:space="preserve"> </w:t>
        </w:r>
      </w:ins>
      <w:r>
        <w:t xml:space="preserve">aussi </w:t>
      </w:r>
      <w:del w:id="28" w:author="Thibaut Cuvelier" w:date="2018-11-23T11:08:00Z">
        <w:r w:rsidDel="008F7A80">
          <w:delText xml:space="preserve">affecter </w:delText>
        </w:r>
      </w:del>
      <w:r>
        <w:t>l'opacité du bouton Supprimer.</w:t>
      </w:r>
    </w:p>
    <w:p w14:paraId="0913503C" w14:textId="77777777" w:rsidR="001A5D0A" w:rsidRDefault="001A5D0A">
      <w:pPr>
        <w:pStyle w:val="Standard"/>
      </w:pPr>
    </w:p>
    <w:p w14:paraId="44F9C70B" w14:textId="53CC7F22" w:rsidR="001A5D0A" w:rsidRDefault="002E797E">
      <w:pPr>
        <w:pStyle w:val="Standard"/>
      </w:pPr>
      <w:r>
        <w:t xml:space="preserve">Remarque : </w:t>
      </w:r>
      <w:r w:rsidR="006C39BD">
        <w:rPr>
          <w:lang w:val="en-BE"/>
        </w:rPr>
        <w:t>l</w:t>
      </w:r>
      <w:r>
        <w:t>a valeur de la propriété opacité est propagé</w:t>
      </w:r>
      <w:r w:rsidR="006C39BD">
        <w:rPr>
          <w:lang w:val="en-BE"/>
        </w:rPr>
        <w:t>e</w:t>
      </w:r>
      <w:r>
        <w:t xml:space="preserve"> des items parents aux items enfants.</w:t>
      </w:r>
    </w:p>
    <w:p w14:paraId="3D55C225" w14:textId="77777777" w:rsidR="001A5D0A" w:rsidRDefault="001A5D0A">
      <w:pPr>
        <w:pStyle w:val="Standard"/>
      </w:pPr>
    </w:p>
    <w:p w14:paraId="1E05D46B" w14:textId="77777777" w:rsidR="001A5D0A" w:rsidRDefault="001A5D0A">
      <w:pPr>
        <w:pStyle w:val="Standard"/>
      </w:pPr>
    </w:p>
    <w:p w14:paraId="60B2D194" w14:textId="4DBBC17F" w:rsidR="001A5D0A" w:rsidRDefault="002E797E">
      <w:pPr>
        <w:pStyle w:val="Standard"/>
      </w:pPr>
      <w:r>
        <w:t xml:space="preserve">Le type </w:t>
      </w:r>
      <w:proofErr w:type="spellStart"/>
      <w:r w:rsidR="009E556F">
        <w:t>Behavior</w:t>
      </w:r>
      <w:proofErr w:type="spellEnd"/>
      <w:r>
        <w:t xml:space="preserve"> aide à définir le </w:t>
      </w:r>
      <w:proofErr w:type="spellStart"/>
      <w:r w:rsidR="009E556F">
        <w:t>Behavior</w:t>
      </w:r>
      <w:proofErr w:type="spellEnd"/>
      <w:r>
        <w:t xml:space="preserve"> de l'item </w:t>
      </w:r>
      <w:proofErr w:type="spellStart"/>
      <w:r w:rsidR="006C39BD">
        <w:rPr>
          <w:lang w:val="en-BE"/>
        </w:rPr>
        <w:t>en</w:t>
      </w:r>
      <w:proofErr w:type="spellEnd"/>
      <w:r w:rsidR="006C39BD">
        <w:rPr>
          <w:lang w:val="en-BE"/>
        </w:rPr>
        <w:t xml:space="preserve"> </w:t>
      </w:r>
      <w:proofErr w:type="spellStart"/>
      <w:r w:rsidR="006C39BD">
        <w:rPr>
          <w:lang w:val="en-BE"/>
        </w:rPr>
        <w:t>fonction</w:t>
      </w:r>
      <w:proofErr w:type="spellEnd"/>
      <w:r w:rsidR="006C39BD">
        <w:rPr>
          <w:lang w:val="en-BE"/>
        </w:rPr>
        <w:t xml:space="preserve"> des</w:t>
      </w:r>
      <w:r>
        <w:t xml:space="preserve"> changements de propriété de cet item</w:t>
      </w:r>
      <w:r w:rsidR="006C39BD">
        <w:rPr>
          <w:lang w:val="en-BE"/>
        </w:rPr>
        <w:t>,</w:t>
      </w:r>
      <w:r>
        <w:t xml:space="preserve"> comme montré </w:t>
      </w:r>
      <w:r w:rsidR="006C39BD">
        <w:rPr>
          <w:lang w:val="en-BE"/>
        </w:rPr>
        <w:t>dans</w:t>
      </w:r>
      <w:r>
        <w:t xml:space="preserve"> le code suivant :</w:t>
      </w:r>
    </w:p>
    <w:p w14:paraId="471F0A42" w14:textId="77777777" w:rsidR="001A5D0A" w:rsidRDefault="001A5D0A">
      <w:pPr>
        <w:pStyle w:val="Standard"/>
      </w:pPr>
    </w:p>
    <w:p w14:paraId="0CD96A9C"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w:t>
      </w:r>
      <w:proofErr w:type="spellStart"/>
      <w:r w:rsidRPr="00C67828">
        <w:rPr>
          <w:rFonts w:ascii="monospace" w:hAnsi="monospace"/>
          <w:lang w:val="en-US"/>
        </w:rPr>
        <w:t>NoteToolbar.qml</w:t>
      </w:r>
      <w:proofErr w:type="spellEnd"/>
    </w:p>
    <w:p w14:paraId="0BDB93FA"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01C8A53B"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MouseArea</w:t>
      </w:r>
      <w:proofErr w:type="spellEnd"/>
      <w:r w:rsidRPr="00C67828">
        <w:rPr>
          <w:rFonts w:ascii="monospace" w:hAnsi="monospace"/>
          <w:lang w:val="en-US"/>
        </w:rPr>
        <w:t xml:space="preserve"> {</w:t>
      </w:r>
    </w:p>
    <w:p w14:paraId="09777FE2"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id: </w:t>
      </w:r>
      <w:proofErr w:type="spellStart"/>
      <w:r w:rsidRPr="00C67828">
        <w:rPr>
          <w:rFonts w:ascii="monospace" w:hAnsi="monospace"/>
          <w:lang w:val="en-US"/>
        </w:rPr>
        <w:t>mousearea</w:t>
      </w:r>
      <w:proofErr w:type="spellEnd"/>
    </w:p>
    <w:p w14:paraId="4871C477" w14:textId="77777777" w:rsidR="001A5D0A" w:rsidRPr="00C67828" w:rsidRDefault="002E797E">
      <w:pPr>
        <w:pStyle w:val="Standard"/>
        <w:rPr>
          <w:rFonts w:ascii="monospace" w:hAnsi="monospace" w:hint="eastAsia"/>
          <w:lang w:val="en-US"/>
        </w:rPr>
      </w:pPr>
      <w:proofErr w:type="spellStart"/>
      <w:proofErr w:type="gramStart"/>
      <w:r w:rsidRPr="00C67828">
        <w:rPr>
          <w:rFonts w:ascii="monospace" w:hAnsi="monospace"/>
          <w:lang w:val="en-US"/>
        </w:rPr>
        <w:lastRenderedPageBreak/>
        <w:t>anchors.fill</w:t>
      </w:r>
      <w:proofErr w:type="spellEnd"/>
      <w:proofErr w:type="gramEnd"/>
      <w:r w:rsidRPr="00C67828">
        <w:rPr>
          <w:rFonts w:ascii="monospace" w:hAnsi="monospace"/>
          <w:lang w:val="en-US"/>
        </w:rPr>
        <w:t>: parent</w:t>
      </w:r>
    </w:p>
    <w:p w14:paraId="4F8ADF03"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setting </w:t>
      </w:r>
      <w:proofErr w:type="spellStart"/>
      <w:r w:rsidRPr="00C67828">
        <w:rPr>
          <w:rFonts w:ascii="monospace" w:hAnsi="monospace"/>
          <w:lang w:val="en-US"/>
        </w:rPr>
        <w:t>hoverEnabled</w:t>
      </w:r>
      <w:proofErr w:type="spellEnd"/>
      <w:r w:rsidRPr="00C67828">
        <w:rPr>
          <w:rFonts w:ascii="monospace" w:hAnsi="monospace"/>
          <w:lang w:val="en-US"/>
        </w:rPr>
        <w:t xml:space="preserve"> property to true</w:t>
      </w:r>
    </w:p>
    <w:p w14:paraId="1D9A662F"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in order for the </w:t>
      </w:r>
      <w:proofErr w:type="spellStart"/>
      <w:r w:rsidRPr="00C67828">
        <w:rPr>
          <w:rFonts w:ascii="monospace" w:hAnsi="monospace"/>
          <w:lang w:val="en-US"/>
        </w:rPr>
        <w:t>MouseArea</w:t>
      </w:r>
      <w:proofErr w:type="spellEnd"/>
      <w:r w:rsidRPr="00C67828">
        <w:rPr>
          <w:rFonts w:ascii="monospace" w:hAnsi="monospace"/>
          <w:lang w:val="en-US"/>
        </w:rPr>
        <w:t xml:space="preserve"> to be able to get</w:t>
      </w:r>
    </w:p>
    <w:p w14:paraId="474EE8B9" w14:textId="77777777" w:rsidR="001A5D0A" w:rsidRPr="00C67828" w:rsidRDefault="002E797E">
      <w:pPr>
        <w:pStyle w:val="Standard"/>
        <w:rPr>
          <w:rFonts w:ascii="monospace" w:hAnsi="monospace" w:hint="eastAsia"/>
          <w:lang w:val="en-US"/>
        </w:rPr>
      </w:pPr>
      <w:r w:rsidRPr="00C67828">
        <w:rPr>
          <w:rFonts w:ascii="monospace" w:hAnsi="monospace"/>
          <w:lang w:val="en-US"/>
        </w:rPr>
        <w:t>// hover events</w:t>
      </w:r>
    </w:p>
    <w:p w14:paraId="3942DE45"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hoverEnabled</w:t>
      </w:r>
      <w:proofErr w:type="spellEnd"/>
      <w:r w:rsidRPr="00C67828">
        <w:rPr>
          <w:rFonts w:ascii="monospace" w:hAnsi="monospace"/>
          <w:lang w:val="en-US"/>
        </w:rPr>
        <w:t>:</w:t>
      </w:r>
    </w:p>
    <w:p w14:paraId="5555C778" w14:textId="77777777" w:rsidR="001A5D0A" w:rsidRPr="00C67828" w:rsidRDefault="002E797E">
      <w:pPr>
        <w:pStyle w:val="Standard"/>
        <w:rPr>
          <w:rFonts w:ascii="monospace" w:hAnsi="monospace" w:hint="eastAsia"/>
          <w:lang w:val="en-US"/>
        </w:rPr>
      </w:pPr>
      <w:r w:rsidRPr="00C67828">
        <w:rPr>
          <w:rFonts w:ascii="monospace" w:hAnsi="monospace"/>
          <w:lang w:val="en-US"/>
        </w:rPr>
        <w:t>true</w:t>
      </w:r>
    </w:p>
    <w:p w14:paraId="56D22E98"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58525B8D" w14:textId="77777777" w:rsidR="001A5D0A" w:rsidRPr="00C67828" w:rsidRDefault="002E797E">
      <w:pPr>
        <w:pStyle w:val="Standard"/>
        <w:rPr>
          <w:rFonts w:ascii="monospace" w:hAnsi="monospace" w:hint="eastAsia"/>
          <w:lang w:val="en-US"/>
        </w:rPr>
      </w:pPr>
      <w:r w:rsidRPr="00C67828">
        <w:rPr>
          <w:rFonts w:ascii="monospace" w:hAnsi="monospace"/>
          <w:lang w:val="en-US"/>
        </w:rPr>
        <w:t>// using a Row element for laying out tool</w:t>
      </w:r>
    </w:p>
    <w:p w14:paraId="6A8F245C"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items to be added when using the </w:t>
      </w:r>
      <w:proofErr w:type="spellStart"/>
      <w:r w:rsidRPr="00C67828">
        <w:rPr>
          <w:rFonts w:ascii="monospace" w:hAnsi="monospace"/>
          <w:lang w:val="en-US"/>
        </w:rPr>
        <w:t>NoteToolbar</w:t>
      </w:r>
      <w:proofErr w:type="spellEnd"/>
    </w:p>
    <w:p w14:paraId="1072CC18" w14:textId="77777777" w:rsidR="001A5D0A" w:rsidRPr="00C67828" w:rsidRDefault="002E797E">
      <w:pPr>
        <w:pStyle w:val="Standard"/>
        <w:rPr>
          <w:rFonts w:ascii="monospace" w:hAnsi="monospace" w:hint="eastAsia"/>
          <w:lang w:val="en-US"/>
        </w:rPr>
      </w:pPr>
      <w:r w:rsidRPr="00C67828">
        <w:rPr>
          <w:rFonts w:ascii="monospace" w:hAnsi="monospace"/>
          <w:lang w:val="en-US"/>
        </w:rPr>
        <w:t>Row {</w:t>
      </w:r>
    </w:p>
    <w:p w14:paraId="1F0C7310" w14:textId="77777777" w:rsidR="001A5D0A" w:rsidRPr="00C67828" w:rsidRDefault="002E797E">
      <w:pPr>
        <w:pStyle w:val="Standard"/>
        <w:rPr>
          <w:rFonts w:ascii="monospace" w:hAnsi="monospace" w:hint="eastAsia"/>
          <w:lang w:val="en-US"/>
        </w:rPr>
      </w:pPr>
      <w:r w:rsidRPr="00C67828">
        <w:rPr>
          <w:rFonts w:ascii="monospace" w:hAnsi="monospace"/>
          <w:lang w:val="en-US"/>
        </w:rPr>
        <w:t>id: layout</w:t>
      </w:r>
    </w:p>
    <w:p w14:paraId="3BA6E516"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layoutDirection</w:t>
      </w:r>
      <w:proofErr w:type="spellEnd"/>
      <w:r w:rsidRPr="00C67828">
        <w:rPr>
          <w:rFonts w:ascii="monospace" w:hAnsi="monospace"/>
          <w:lang w:val="en-US"/>
        </w:rPr>
        <w:t xml:space="preserve">: </w:t>
      </w:r>
      <w:proofErr w:type="spellStart"/>
      <w:proofErr w:type="gramStart"/>
      <w:r w:rsidRPr="00C67828">
        <w:rPr>
          <w:rFonts w:ascii="monospace" w:hAnsi="monospace"/>
          <w:lang w:val="en-US"/>
        </w:rPr>
        <w:t>Qt.RightToLeft</w:t>
      </w:r>
      <w:proofErr w:type="spellEnd"/>
      <w:proofErr w:type="gramEnd"/>
    </w:p>
    <w:p w14:paraId="0CAF4048" w14:textId="77777777" w:rsidR="001A5D0A" w:rsidRPr="00C67828" w:rsidRDefault="002E797E">
      <w:pPr>
        <w:pStyle w:val="Standard"/>
        <w:rPr>
          <w:rFonts w:ascii="monospace" w:hAnsi="monospace" w:hint="eastAsia"/>
          <w:lang w:val="en-US"/>
        </w:rPr>
      </w:pPr>
      <w:r w:rsidRPr="00C67828">
        <w:rPr>
          <w:rFonts w:ascii="monospace" w:hAnsi="monospace"/>
          <w:lang w:val="en-US"/>
        </w:rPr>
        <w:t>anchors {</w:t>
      </w:r>
    </w:p>
    <w:p w14:paraId="3A41C1FA"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verticalCenter</w:t>
      </w:r>
      <w:proofErr w:type="spellEnd"/>
      <w:r w:rsidRPr="00C67828">
        <w:rPr>
          <w:rFonts w:ascii="monospace" w:hAnsi="monospace"/>
          <w:lang w:val="en-US"/>
        </w:rPr>
        <w:t xml:space="preserve">: </w:t>
      </w:r>
      <w:proofErr w:type="spellStart"/>
      <w:proofErr w:type="gramStart"/>
      <w:r w:rsidRPr="00C67828">
        <w:rPr>
          <w:rFonts w:ascii="monospace" w:hAnsi="monospace"/>
          <w:lang w:val="en-US"/>
        </w:rPr>
        <w:t>parent.verticalCenter</w:t>
      </w:r>
      <w:proofErr w:type="spellEnd"/>
      <w:proofErr w:type="gramEnd"/>
      <w:r w:rsidRPr="00C67828">
        <w:rPr>
          <w:rFonts w:ascii="monospace" w:hAnsi="monospace"/>
          <w:lang w:val="en-US"/>
        </w:rPr>
        <w:t>;</w:t>
      </w:r>
    </w:p>
    <w:p w14:paraId="07BB7A07"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left: </w:t>
      </w:r>
      <w:proofErr w:type="spellStart"/>
      <w:proofErr w:type="gramStart"/>
      <w:r w:rsidRPr="00C67828">
        <w:rPr>
          <w:rFonts w:ascii="monospace" w:hAnsi="monospace"/>
          <w:lang w:val="en-US"/>
        </w:rPr>
        <w:t>parent.left</w:t>
      </w:r>
      <w:proofErr w:type="spellEnd"/>
      <w:proofErr w:type="gramEnd"/>
      <w:r w:rsidRPr="00C67828">
        <w:rPr>
          <w:rFonts w:ascii="monospace" w:hAnsi="monospace"/>
          <w:lang w:val="en-US"/>
        </w:rPr>
        <w:t>;</w:t>
      </w:r>
    </w:p>
    <w:p w14:paraId="3E4508BA"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right: </w:t>
      </w:r>
      <w:proofErr w:type="spellStart"/>
      <w:proofErr w:type="gramStart"/>
      <w:r w:rsidRPr="00C67828">
        <w:rPr>
          <w:rFonts w:ascii="monospace" w:hAnsi="monospace"/>
          <w:lang w:val="en-US"/>
        </w:rPr>
        <w:t>parent.right</w:t>
      </w:r>
      <w:proofErr w:type="spellEnd"/>
      <w:proofErr w:type="gramEnd"/>
    </w:p>
    <w:p w14:paraId="796CAB85"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leftMargin</w:t>
      </w:r>
      <w:proofErr w:type="spellEnd"/>
      <w:r w:rsidRPr="00C67828">
        <w:rPr>
          <w:rFonts w:ascii="monospace" w:hAnsi="monospace"/>
          <w:lang w:val="en-US"/>
        </w:rPr>
        <w:t>: 15;</w:t>
      </w:r>
    </w:p>
    <w:p w14:paraId="58FD195B"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rightMargin</w:t>
      </w:r>
      <w:proofErr w:type="spellEnd"/>
      <w:r w:rsidRPr="00C67828">
        <w:rPr>
          <w:rFonts w:ascii="monospace" w:hAnsi="monospace"/>
          <w:lang w:val="en-US"/>
        </w:rPr>
        <w:t>: 15</w:t>
      </w:r>
    </w:p>
    <w:p w14:paraId="00C2A4A2"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463295E5" w14:textId="77777777" w:rsidR="001A5D0A" w:rsidRPr="00C67828" w:rsidRDefault="002E797E">
      <w:pPr>
        <w:pStyle w:val="Standard"/>
        <w:rPr>
          <w:rFonts w:ascii="monospace" w:hAnsi="monospace" w:hint="eastAsia"/>
          <w:lang w:val="en-US"/>
        </w:rPr>
      </w:pPr>
      <w:r w:rsidRPr="00C67828">
        <w:rPr>
          <w:rFonts w:ascii="monospace" w:hAnsi="monospace"/>
          <w:lang w:val="en-US"/>
        </w:rPr>
        <w:t>spacing: 20</w:t>
      </w:r>
    </w:p>
    <w:p w14:paraId="1DAD5121"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the opacity depends if the </w:t>
      </w:r>
      <w:proofErr w:type="spellStart"/>
      <w:r w:rsidRPr="00C67828">
        <w:rPr>
          <w:rFonts w:ascii="monospace" w:hAnsi="monospace"/>
          <w:lang w:val="en-US"/>
        </w:rPr>
        <w:t>mousearea</w:t>
      </w:r>
      <w:proofErr w:type="spellEnd"/>
    </w:p>
    <w:p w14:paraId="1D0E2340" w14:textId="77777777" w:rsidR="001A5D0A" w:rsidRPr="00C67828" w:rsidRDefault="002E797E">
      <w:pPr>
        <w:pStyle w:val="Standard"/>
        <w:rPr>
          <w:rFonts w:ascii="monospace" w:hAnsi="monospace" w:hint="eastAsia"/>
          <w:lang w:val="en-US"/>
        </w:rPr>
      </w:pPr>
      <w:r w:rsidRPr="00C67828">
        <w:rPr>
          <w:rFonts w:ascii="monospace" w:hAnsi="monospace"/>
          <w:lang w:val="en-US"/>
        </w:rPr>
        <w:t>// has the cursor of the mouse.</w:t>
      </w:r>
    </w:p>
    <w:p w14:paraId="426B13EF"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opacity: </w:t>
      </w:r>
      <w:proofErr w:type="spellStart"/>
      <w:proofErr w:type="gramStart"/>
      <w:r w:rsidRPr="00C67828">
        <w:rPr>
          <w:rFonts w:ascii="monospace" w:hAnsi="monospace"/>
          <w:lang w:val="en-US"/>
        </w:rPr>
        <w:t>mousearea.containsMouse</w:t>
      </w:r>
      <w:proofErr w:type="spellEnd"/>
      <w:proofErr w:type="gramEnd"/>
      <w:r w:rsidRPr="00C67828">
        <w:rPr>
          <w:rFonts w:ascii="monospace" w:hAnsi="monospace"/>
          <w:lang w:val="en-US"/>
        </w:rPr>
        <w:t xml:space="preserve"> ? </w:t>
      </w:r>
      <w:proofErr w:type="gramStart"/>
      <w:r w:rsidRPr="00C67828">
        <w:rPr>
          <w:rFonts w:ascii="monospace" w:hAnsi="monospace"/>
          <w:lang w:val="en-US"/>
        </w:rPr>
        <w:t>1 :</w:t>
      </w:r>
      <w:proofErr w:type="gramEnd"/>
    </w:p>
    <w:p w14:paraId="20E88ED1" w14:textId="77777777" w:rsidR="001A5D0A" w:rsidRPr="00C67828" w:rsidRDefault="002E797E">
      <w:pPr>
        <w:pStyle w:val="Standard"/>
        <w:rPr>
          <w:rFonts w:ascii="monospace" w:hAnsi="monospace" w:hint="eastAsia"/>
          <w:lang w:val="en-US"/>
        </w:rPr>
      </w:pPr>
      <w:r w:rsidRPr="00C67828">
        <w:rPr>
          <w:rFonts w:ascii="monospace" w:hAnsi="monospace"/>
          <w:lang w:val="en-US"/>
        </w:rPr>
        <w:t>0</w:t>
      </w:r>
    </w:p>
    <w:p w14:paraId="14BBBD59" w14:textId="77777777" w:rsidR="001A5D0A" w:rsidRPr="00C67828" w:rsidRDefault="002E797E">
      <w:pPr>
        <w:pStyle w:val="Standard"/>
        <w:rPr>
          <w:rFonts w:ascii="monospace" w:hAnsi="monospace" w:hint="eastAsia"/>
          <w:lang w:val="en-US"/>
        </w:rPr>
      </w:pPr>
      <w:commentRangeStart w:id="29"/>
      <w:r w:rsidRPr="00C67828">
        <w:rPr>
          <w:rFonts w:ascii="monospace" w:hAnsi="monospace"/>
          <w:lang w:val="en-US"/>
        </w:rPr>
        <w:t>// using the behavior element to specify the</w:t>
      </w:r>
    </w:p>
    <w:p w14:paraId="015BB582" w14:textId="77777777" w:rsidR="001A5D0A" w:rsidRPr="00C67828" w:rsidRDefault="002E797E">
      <w:pPr>
        <w:pStyle w:val="Standard"/>
        <w:rPr>
          <w:rFonts w:ascii="monospace" w:hAnsi="monospace" w:hint="eastAsia"/>
          <w:lang w:val="en-US"/>
        </w:rPr>
      </w:pPr>
      <w:r w:rsidRPr="00C67828">
        <w:rPr>
          <w:rFonts w:ascii="monospace" w:hAnsi="monospace"/>
          <w:lang w:val="en-US"/>
        </w:rPr>
        <w:t>// behavior of the layout element</w:t>
      </w:r>
    </w:p>
    <w:p w14:paraId="364EFC37" w14:textId="77777777" w:rsidR="001A5D0A" w:rsidRPr="00C67828" w:rsidRDefault="002E797E">
      <w:pPr>
        <w:pStyle w:val="Standard"/>
        <w:rPr>
          <w:rFonts w:ascii="monospace" w:hAnsi="monospace" w:hint="eastAsia"/>
          <w:lang w:val="en-US"/>
        </w:rPr>
      </w:pPr>
      <w:r w:rsidRPr="00C67828">
        <w:rPr>
          <w:rFonts w:ascii="monospace" w:hAnsi="monospace"/>
          <w:lang w:val="en-US"/>
        </w:rPr>
        <w:t>// when on the opacity changes.</w:t>
      </w:r>
    </w:p>
    <w:p w14:paraId="0F2EA878"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using </w:t>
      </w:r>
      <w:proofErr w:type="spellStart"/>
      <w:r w:rsidRPr="00C67828">
        <w:rPr>
          <w:rFonts w:ascii="monospace" w:hAnsi="monospace"/>
          <w:lang w:val="en-US"/>
        </w:rPr>
        <w:t>NumberAnimation</w:t>
      </w:r>
      <w:proofErr w:type="spellEnd"/>
      <w:r w:rsidRPr="00C67828">
        <w:rPr>
          <w:rFonts w:ascii="monospace" w:hAnsi="monospace"/>
          <w:lang w:val="en-US"/>
        </w:rPr>
        <w:t xml:space="preserve"> to animate</w:t>
      </w:r>
    </w:p>
    <w:p w14:paraId="0C01C469"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the opacity value in a duration of 350 </w:t>
      </w:r>
      <w:proofErr w:type="spellStart"/>
      <w:r w:rsidRPr="00C67828">
        <w:rPr>
          <w:rFonts w:ascii="monospace" w:hAnsi="monospace"/>
          <w:lang w:val="en-US"/>
        </w:rPr>
        <w:t>ms</w:t>
      </w:r>
      <w:commentRangeEnd w:id="29"/>
      <w:proofErr w:type="spellEnd"/>
      <w:r w:rsidR="008F7A80">
        <w:rPr>
          <w:rStyle w:val="CommentReference"/>
        </w:rPr>
        <w:commentReference w:id="29"/>
      </w:r>
    </w:p>
    <w:p w14:paraId="3AD8A831" w14:textId="77777777" w:rsidR="001A5D0A" w:rsidRDefault="002E797E">
      <w:pPr>
        <w:pStyle w:val="Standard"/>
        <w:rPr>
          <w:rFonts w:ascii="monospace" w:hAnsi="monospace" w:hint="eastAsia"/>
        </w:rPr>
      </w:pPr>
      <w:proofErr w:type="spellStart"/>
      <w:r>
        <w:rPr>
          <w:rFonts w:ascii="monospace" w:hAnsi="monospace"/>
        </w:rPr>
        <w:t>NumberAnimation</w:t>
      </w:r>
      <w:proofErr w:type="spellEnd"/>
      <w:r>
        <w:rPr>
          <w:rFonts w:ascii="monospace" w:hAnsi="monospace"/>
        </w:rPr>
        <w:t xml:space="preserve"> </w:t>
      </w:r>
      <w:proofErr w:type="gramStart"/>
      <w:r>
        <w:rPr>
          <w:rFonts w:ascii="monospace" w:hAnsi="monospace"/>
        </w:rPr>
        <w:t>{ duration</w:t>
      </w:r>
      <w:proofErr w:type="gramEnd"/>
      <w:r>
        <w:rPr>
          <w:rFonts w:ascii="monospace" w:hAnsi="monospace"/>
        </w:rPr>
        <w:t>: 350 }</w:t>
      </w:r>
    </w:p>
    <w:p w14:paraId="24B9348C" w14:textId="77777777" w:rsidR="001A5D0A" w:rsidRDefault="002E797E">
      <w:pPr>
        <w:pStyle w:val="Standard"/>
        <w:rPr>
          <w:rFonts w:ascii="monospace" w:hAnsi="monospace" w:hint="eastAsia"/>
        </w:rPr>
      </w:pPr>
      <w:r>
        <w:rPr>
          <w:rFonts w:ascii="monospace" w:hAnsi="monospace"/>
        </w:rPr>
        <w:t>}</w:t>
      </w:r>
    </w:p>
    <w:p w14:paraId="7021A30B" w14:textId="77777777" w:rsidR="001A5D0A" w:rsidRDefault="002E797E">
      <w:pPr>
        <w:pStyle w:val="Standard"/>
        <w:rPr>
          <w:rFonts w:ascii="monospace" w:hAnsi="monospace" w:hint="eastAsia"/>
        </w:rPr>
      </w:pPr>
      <w:r>
        <w:rPr>
          <w:rFonts w:ascii="monospace" w:hAnsi="monospace"/>
        </w:rPr>
        <w:t>}</w:t>
      </w:r>
    </w:p>
    <w:p w14:paraId="5578C213" w14:textId="77777777" w:rsidR="001A5D0A" w:rsidRDefault="001A5D0A">
      <w:pPr>
        <w:pStyle w:val="Standard"/>
        <w:rPr>
          <w:rFonts w:ascii="monospace" w:hAnsi="monospace" w:hint="eastAsia"/>
        </w:rPr>
      </w:pPr>
    </w:p>
    <w:p w14:paraId="14BA2E18" w14:textId="77777777" w:rsidR="001A5D0A" w:rsidRDefault="002E797E">
      <w:pPr>
        <w:pStyle w:val="Standard"/>
        <w:rPr>
          <w:rFonts w:ascii="monospace" w:hAnsi="monospace" w:hint="eastAsia"/>
        </w:rPr>
      </w:pPr>
      <w:r>
        <w:rPr>
          <w:rFonts w:ascii="monospace" w:hAnsi="monospace"/>
        </w:rPr>
        <w:t>…</w:t>
      </w:r>
    </w:p>
    <w:p w14:paraId="4587045E" w14:textId="77777777" w:rsidR="001A5D0A" w:rsidRDefault="001A5D0A">
      <w:pPr>
        <w:pStyle w:val="Standard"/>
        <w:rPr>
          <w:rFonts w:ascii="monospace" w:hAnsi="monospace" w:hint="eastAsia"/>
        </w:rPr>
      </w:pPr>
    </w:p>
    <w:p w14:paraId="67BF6615" w14:textId="77777777" w:rsidR="001A5D0A" w:rsidRDefault="001A5D0A">
      <w:pPr>
        <w:pStyle w:val="Standard"/>
        <w:rPr>
          <w:rFonts w:ascii="monospace" w:hAnsi="monospace" w:hint="eastAsia"/>
        </w:rPr>
      </w:pPr>
    </w:p>
    <w:p w14:paraId="34BC2EF6" w14:textId="74C25DE9" w:rsidR="001A5D0A" w:rsidRDefault="002E797E">
      <w:pPr>
        <w:pStyle w:val="Standard"/>
      </w:pPr>
      <w:r>
        <w:t xml:space="preserve">Comme vous pouvez le voir sur le code ci-dessus, on active la propriété </w:t>
      </w:r>
      <w:proofErr w:type="spellStart"/>
      <w:r>
        <w:t>hoverEnabled</w:t>
      </w:r>
      <w:proofErr w:type="spellEnd"/>
      <w:del w:id="30" w:author="Thibaut Cuvelier" w:date="2018-11-23T11:10:00Z">
        <w:r w:rsidDel="007C45ED">
          <w:delText>*</w:delText>
        </w:r>
      </w:del>
      <w:r>
        <w:t xml:space="preserve"> du type </w:t>
      </w:r>
      <w:proofErr w:type="spellStart"/>
      <w:r>
        <w:t>MouseArea</w:t>
      </w:r>
      <w:proofErr w:type="spellEnd"/>
      <w:r>
        <w:t xml:space="preserve"> pour accepter les événements de survol de la souris. Ensuite, on bascule l'opacité du type Row à 0 si le type </w:t>
      </w:r>
      <w:r>
        <w:rPr>
          <w:i/>
          <w:iCs/>
        </w:rPr>
        <w:t>Mouse</w:t>
      </w:r>
      <w:del w:id="31" w:author="Thibaut Cuvelier" w:date="2018-11-23T11:10:00Z">
        <w:r w:rsidDel="007C45ED">
          <w:rPr>
            <w:i/>
            <w:iCs/>
          </w:rPr>
          <w:delText>a</w:delText>
        </w:r>
      </w:del>
      <w:ins w:id="32" w:author="Thibaut Cuvelier" w:date="2018-11-23T11:10:00Z">
        <w:r w:rsidR="007C45ED">
          <w:rPr>
            <w:i/>
            <w:iCs/>
            <w:lang w:val="en-BE"/>
          </w:rPr>
          <w:t>A</w:t>
        </w:r>
      </w:ins>
      <w:proofErr w:type="spellStart"/>
      <w:r>
        <w:rPr>
          <w:i/>
          <w:iCs/>
        </w:rPr>
        <w:t>rea</w:t>
      </w:r>
      <w:proofErr w:type="spellEnd"/>
      <w:r>
        <w:rPr>
          <w:i/>
          <w:iCs/>
        </w:rPr>
        <w:t xml:space="preserve"> </w:t>
      </w:r>
      <w:r>
        <w:t xml:space="preserve">n'est pas survolé et </w:t>
      </w:r>
      <w:ins w:id="33" w:author="Thibaut Cuvelier" w:date="2018-11-23T11:10:00Z">
        <w:r w:rsidR="007C45ED">
          <w:rPr>
            <w:lang w:val="en-BE"/>
          </w:rPr>
          <w:t>à</w:t>
        </w:r>
      </w:ins>
      <w:del w:id="34" w:author="Thibaut Cuvelier" w:date="2018-11-23T11:10:00Z">
        <w:r w:rsidDel="007C45ED">
          <w:delText>a</w:delText>
        </w:r>
      </w:del>
      <w:r>
        <w:t xml:space="preserve"> 1 sinon. La propriété </w:t>
      </w:r>
      <w:proofErr w:type="spellStart"/>
      <w:r>
        <w:rPr>
          <w:i/>
          <w:iCs/>
        </w:rPr>
        <w:t>containsMouse</w:t>
      </w:r>
      <w:proofErr w:type="spellEnd"/>
      <w:r>
        <w:t xml:space="preserve"> de</w:t>
      </w:r>
    </w:p>
    <w:p w14:paraId="32626C75" w14:textId="77777777" w:rsidR="001A5D0A" w:rsidRDefault="002E797E">
      <w:pPr>
        <w:pStyle w:val="Standard"/>
      </w:pPr>
      <w:proofErr w:type="spellStart"/>
      <w:r>
        <w:rPr>
          <w:i/>
          <w:iCs/>
        </w:rPr>
        <w:t>MouseArea</w:t>
      </w:r>
      <w:proofErr w:type="spellEnd"/>
      <w:r>
        <w:t xml:space="preserve"> est utilisé pour décider de la valeur de l'opacité pour le type </w:t>
      </w:r>
      <w:r>
        <w:rPr>
          <w:i/>
          <w:iCs/>
        </w:rPr>
        <w:t>Row</w:t>
      </w:r>
      <w:r>
        <w:t>.</w:t>
      </w:r>
    </w:p>
    <w:p w14:paraId="04E79D39" w14:textId="77777777" w:rsidR="001A5D0A" w:rsidRDefault="001A5D0A">
      <w:pPr>
        <w:pStyle w:val="Standard"/>
      </w:pPr>
    </w:p>
    <w:p w14:paraId="44874995" w14:textId="205AA79A" w:rsidR="001A5D0A" w:rsidRDefault="002E797E">
      <w:pPr>
        <w:pStyle w:val="Standard"/>
      </w:pPr>
      <w:r>
        <w:t xml:space="preserve">Le type </w:t>
      </w:r>
      <w:proofErr w:type="spellStart"/>
      <w:r w:rsidR="009E556F">
        <w:rPr>
          <w:i/>
          <w:iCs/>
        </w:rPr>
        <w:t>Behavior</w:t>
      </w:r>
      <w:proofErr w:type="spellEnd"/>
      <w:r>
        <w:t xml:space="preserve"> est créé </w:t>
      </w:r>
      <w:del w:id="35" w:author="Thibaut Cuvelier" w:date="2018-11-23T11:10:00Z">
        <w:r w:rsidDel="007C45ED">
          <w:delText>a</w:delText>
        </w:r>
      </w:del>
      <w:ins w:id="36" w:author="Thibaut Cuvelier" w:date="2018-11-23T11:10:00Z">
        <w:r w:rsidR="007C45ED">
          <w:t>à</w:t>
        </w:r>
      </w:ins>
      <w:r>
        <w:t xml:space="preserve"> l'intérieur du type </w:t>
      </w:r>
      <w:r>
        <w:rPr>
          <w:i/>
          <w:iCs/>
        </w:rPr>
        <w:t>Row</w:t>
      </w:r>
      <w:r>
        <w:t xml:space="preserve"> pour définir son comportement basé sur sa propriété </w:t>
      </w:r>
      <w:proofErr w:type="spellStart"/>
      <w:r>
        <w:rPr>
          <w:i/>
          <w:iCs/>
        </w:rPr>
        <w:t>opacit</w:t>
      </w:r>
      <w:proofErr w:type="spellEnd"/>
      <w:del w:id="37" w:author="Thibaut Cuvelier" w:date="2018-11-23T11:11:00Z">
        <w:r w:rsidDel="007C45ED">
          <w:rPr>
            <w:i/>
            <w:iCs/>
          </w:rPr>
          <w:delText>é</w:delText>
        </w:r>
      </w:del>
      <w:ins w:id="38" w:author="Thibaut Cuvelier" w:date="2018-11-23T11:11:00Z">
        <w:r w:rsidR="007C45ED">
          <w:rPr>
            <w:i/>
            <w:iCs/>
            <w:lang w:val="en-BE"/>
          </w:rPr>
          <w:t>y</w:t>
        </w:r>
      </w:ins>
      <w:r>
        <w:rPr>
          <w:i/>
          <w:iCs/>
        </w:rPr>
        <w:t xml:space="preserve">. </w:t>
      </w:r>
      <w:r>
        <w:t xml:space="preserve">Quand la valeur de l'opacité change, </w:t>
      </w:r>
      <w:proofErr w:type="spellStart"/>
      <w:r>
        <w:rPr>
          <w:i/>
          <w:iCs/>
        </w:rPr>
        <w:t>NumberAnimation</w:t>
      </w:r>
      <w:proofErr w:type="spellEnd"/>
      <w:r>
        <w:rPr>
          <w:i/>
          <w:iCs/>
        </w:rPr>
        <w:t xml:space="preserve"> </w:t>
      </w:r>
      <w:r>
        <w:t>est appliquée.</w:t>
      </w:r>
    </w:p>
    <w:p w14:paraId="151EA39C" w14:textId="77777777" w:rsidR="001A5D0A" w:rsidRDefault="001A5D0A">
      <w:pPr>
        <w:pStyle w:val="Standard"/>
      </w:pPr>
    </w:p>
    <w:p w14:paraId="53776047" w14:textId="7BDD3F45" w:rsidR="001A5D0A" w:rsidRDefault="002E797E">
      <w:pPr>
        <w:pStyle w:val="Standard"/>
      </w:pPr>
      <w:r>
        <w:t xml:space="preserve">Le type </w:t>
      </w:r>
      <w:proofErr w:type="spellStart"/>
      <w:r>
        <w:rPr>
          <w:i/>
          <w:iCs/>
        </w:rPr>
        <w:t>NumberAnimation</w:t>
      </w:r>
      <w:proofErr w:type="spellEnd"/>
      <w:r>
        <w:rPr>
          <w:i/>
          <w:iCs/>
        </w:rPr>
        <w:t xml:space="preserve"> </w:t>
      </w:r>
      <w:r>
        <w:t xml:space="preserve">applique une animation basée sur des changements de valeurs numériques, nous l'utilisons donc sur la propriété </w:t>
      </w:r>
      <w:proofErr w:type="spellStart"/>
      <w:r>
        <w:rPr>
          <w:i/>
          <w:iCs/>
        </w:rPr>
        <w:t>opacit</w:t>
      </w:r>
      <w:proofErr w:type="spellEnd"/>
      <w:ins w:id="39" w:author="Thibaut Cuvelier" w:date="2018-11-23T11:11:00Z">
        <w:r w:rsidR="007C45ED">
          <w:rPr>
            <w:i/>
            <w:iCs/>
            <w:lang w:val="en-BE"/>
          </w:rPr>
          <w:t>y</w:t>
        </w:r>
      </w:ins>
      <w:del w:id="40" w:author="Thibaut Cuvelier" w:date="2018-11-23T11:11:00Z">
        <w:r w:rsidDel="007C45ED">
          <w:rPr>
            <w:i/>
            <w:iCs/>
          </w:rPr>
          <w:delText>é</w:delText>
        </w:r>
      </w:del>
      <w:r>
        <w:t xml:space="preserve"> du </w:t>
      </w:r>
      <w:r>
        <w:rPr>
          <w:i/>
          <w:iCs/>
        </w:rPr>
        <w:t>Row</w:t>
      </w:r>
      <w:r>
        <w:t xml:space="preserve"> pour une durée de 350 </w:t>
      </w:r>
      <w:proofErr w:type="spellStart"/>
      <w:r>
        <w:t>millisecond</w:t>
      </w:r>
      <w:proofErr w:type="spellEnd"/>
      <w:ins w:id="41" w:author="Thibaut Cuvelier" w:date="2018-11-23T11:11:00Z">
        <w:r w:rsidR="007C45ED">
          <w:rPr>
            <w:lang w:val="en-BE"/>
          </w:rPr>
          <w:t>e</w:t>
        </w:r>
      </w:ins>
      <w:r>
        <w:t>s.</w:t>
      </w:r>
    </w:p>
    <w:p w14:paraId="25B55E02" w14:textId="77777777" w:rsidR="001A5D0A" w:rsidRDefault="001A5D0A">
      <w:pPr>
        <w:pStyle w:val="Standard"/>
      </w:pPr>
    </w:p>
    <w:p w14:paraId="39E440E1" w14:textId="60F84FA8" w:rsidR="001A5D0A" w:rsidRDefault="002E797E">
      <w:pPr>
        <w:pStyle w:val="Standard"/>
      </w:pPr>
      <w:r>
        <w:t xml:space="preserve">Remarque : </w:t>
      </w:r>
      <w:del w:id="42" w:author="Thibaut Cuvelier" w:date="2018-11-23T11:11:00Z">
        <w:r w:rsidDel="007C45ED">
          <w:delText>L</w:delText>
        </w:r>
      </w:del>
      <w:ins w:id="43" w:author="Thibaut Cuvelier" w:date="2018-11-23T11:11:00Z">
        <w:r w:rsidR="007C45ED">
          <w:rPr>
            <w:lang w:val="en-BE"/>
          </w:rPr>
          <w:t>l</w:t>
        </w:r>
      </w:ins>
      <w:r>
        <w:t xml:space="preserve">e type </w:t>
      </w:r>
      <w:proofErr w:type="spellStart"/>
      <w:r>
        <w:rPr>
          <w:i/>
          <w:iCs/>
        </w:rPr>
        <w:t>NumberAnimation</w:t>
      </w:r>
      <w:proofErr w:type="spellEnd"/>
      <w:r>
        <w:t xml:space="preserve"> est hérité de </w:t>
      </w:r>
      <w:proofErr w:type="spellStart"/>
      <w:r>
        <w:rPr>
          <w:i/>
          <w:iCs/>
        </w:rPr>
        <w:t>PropertyAnimation</w:t>
      </w:r>
      <w:proofErr w:type="spellEnd"/>
      <w:r>
        <w:t xml:space="preserve">, qui a </w:t>
      </w:r>
      <w:proofErr w:type="spellStart"/>
      <w:r>
        <w:rPr>
          <w:i/>
          <w:iCs/>
        </w:rPr>
        <w:t>Easting.Linear</w:t>
      </w:r>
      <w:proofErr w:type="spellEnd"/>
      <w:r>
        <w:rPr>
          <w:i/>
          <w:iCs/>
        </w:rPr>
        <w:t xml:space="preserve"> </w:t>
      </w:r>
      <w:r>
        <w:t>comme animation de la courbe d'accélération par défaut.</w:t>
      </w:r>
    </w:p>
    <w:p w14:paraId="0499BC87" w14:textId="77777777" w:rsidR="001A5D0A" w:rsidRDefault="001A5D0A">
      <w:pPr>
        <w:pStyle w:val="Standard"/>
      </w:pPr>
    </w:p>
    <w:p w14:paraId="18E230C8" w14:textId="77777777" w:rsidR="001A5D0A" w:rsidRDefault="001A5D0A">
      <w:pPr>
        <w:pStyle w:val="Standard"/>
      </w:pPr>
    </w:p>
    <w:p w14:paraId="387622CD" w14:textId="77777777" w:rsidR="001A5D0A" w:rsidRDefault="002E797E" w:rsidP="007C45ED">
      <w:pPr>
        <w:pStyle w:val="Heading2"/>
        <w:pPrChange w:id="44" w:author="Thibaut Cuvelier" w:date="2018-11-23T11:11:00Z">
          <w:pPr>
            <w:pStyle w:val="PreformattedText"/>
            <w:spacing w:after="283"/>
          </w:pPr>
        </w:pPrChange>
      </w:pPr>
      <w:r>
        <w:t>Et ensuite ?</w:t>
      </w:r>
    </w:p>
    <w:p w14:paraId="2721EA84" w14:textId="77777777" w:rsidR="001A5D0A" w:rsidRDefault="001A5D0A">
      <w:pPr>
        <w:pStyle w:val="PreformattedText"/>
        <w:spacing w:after="283"/>
        <w:rPr>
          <w:rFonts w:ascii="Times New Roman" w:hAnsi="Times New Roman"/>
          <w:sz w:val="24"/>
          <w:szCs w:val="24"/>
        </w:rPr>
      </w:pPr>
    </w:p>
    <w:p w14:paraId="5B2E8DD6"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Dans la prochaine étape, nous verrons comment implémenter une animation en utilisant </w:t>
      </w:r>
      <w:r w:rsidRPr="007C45ED">
        <w:rPr>
          <w:rFonts w:ascii="Times New Roman" w:hAnsi="Times New Roman"/>
          <w:i/>
          <w:sz w:val="24"/>
          <w:szCs w:val="24"/>
          <w:rPrChange w:id="45" w:author="Thibaut Cuvelier" w:date="2018-11-23T11:12:00Z">
            <w:rPr>
              <w:rFonts w:ascii="Times New Roman" w:hAnsi="Times New Roman"/>
              <w:sz w:val="24"/>
              <w:szCs w:val="24"/>
            </w:rPr>
          </w:rPrChange>
        </w:rPr>
        <w:t>Transition</w:t>
      </w:r>
      <w:del w:id="46" w:author="Thibaut Cuvelier" w:date="2018-11-23T11:11:00Z">
        <w:r w:rsidDel="007C45ED">
          <w:rPr>
            <w:rFonts w:ascii="Times New Roman" w:hAnsi="Times New Roman"/>
            <w:sz w:val="24"/>
            <w:szCs w:val="24"/>
          </w:rPr>
          <w:delText>*</w:delText>
        </w:r>
      </w:del>
      <w:r>
        <w:rPr>
          <w:rFonts w:ascii="Times New Roman" w:hAnsi="Times New Roman"/>
          <w:sz w:val="24"/>
          <w:szCs w:val="24"/>
        </w:rPr>
        <w:t xml:space="preserve"> et d'autres types d'animation QML.</w:t>
      </w:r>
    </w:p>
    <w:p w14:paraId="24043A50"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5.2 Utiliser états et des transitions</w:t>
      </w:r>
    </w:p>
    <w:p w14:paraId="513DD44C" w14:textId="77777777" w:rsidR="001A5D0A" w:rsidRDefault="001A5D0A">
      <w:pPr>
        <w:pStyle w:val="PreformattedText"/>
        <w:spacing w:after="283"/>
        <w:rPr>
          <w:rFonts w:ascii="Times New Roman" w:hAnsi="Times New Roman"/>
          <w:sz w:val="24"/>
          <w:szCs w:val="24"/>
        </w:rPr>
      </w:pPr>
    </w:p>
    <w:p w14:paraId="4C063B27" w14:textId="56342414" w:rsidR="001A5D0A" w:rsidRDefault="002E797E">
      <w:pPr>
        <w:pStyle w:val="PreformattedText"/>
        <w:spacing w:after="283"/>
        <w:rPr>
          <w:rFonts w:ascii="Times New Roman" w:hAnsi="Times New Roman"/>
          <w:sz w:val="24"/>
          <w:szCs w:val="24"/>
        </w:rPr>
      </w:pPr>
      <w:r>
        <w:rPr>
          <w:rFonts w:ascii="Times New Roman" w:hAnsi="Times New Roman"/>
          <w:sz w:val="24"/>
          <w:szCs w:val="24"/>
        </w:rPr>
        <w:t>Dans l'étape précédente, nous avons vu une approche pratique pour définir de simples animations basées sur les changements de propriétés, en utilisant les types</w:t>
      </w:r>
      <w:r>
        <w:rPr>
          <w:rFonts w:ascii="Times New Roman" w:hAnsi="Times New Roman"/>
          <w:i/>
          <w:iCs/>
          <w:sz w:val="24"/>
          <w:szCs w:val="24"/>
        </w:rPr>
        <w:t xml:space="preserve"> </w:t>
      </w:r>
      <w:proofErr w:type="spellStart"/>
      <w:r w:rsidR="009E556F">
        <w:rPr>
          <w:rFonts w:ascii="Times New Roman" w:hAnsi="Times New Roman"/>
          <w:i/>
          <w:iCs/>
          <w:sz w:val="24"/>
          <w:szCs w:val="24"/>
        </w:rPr>
        <w:t>Behavior</w:t>
      </w:r>
      <w:proofErr w:type="spellEnd"/>
      <w:r>
        <w:rPr>
          <w:rFonts w:ascii="Times New Roman" w:hAnsi="Times New Roman"/>
          <w:i/>
          <w:iCs/>
          <w:sz w:val="24"/>
          <w:szCs w:val="24"/>
        </w:rPr>
        <w:t xml:space="preserve"> </w:t>
      </w:r>
      <w:r>
        <w:rPr>
          <w:rFonts w:ascii="Times New Roman" w:hAnsi="Times New Roman"/>
          <w:sz w:val="24"/>
          <w:szCs w:val="24"/>
        </w:rPr>
        <w:t xml:space="preserve">et </w:t>
      </w:r>
      <w:proofErr w:type="spellStart"/>
      <w:r>
        <w:rPr>
          <w:rFonts w:ascii="Times New Roman" w:hAnsi="Times New Roman"/>
          <w:i/>
          <w:iCs/>
          <w:sz w:val="24"/>
          <w:szCs w:val="24"/>
        </w:rPr>
        <w:t>NumberAnimation</w:t>
      </w:r>
      <w:proofErr w:type="spellEnd"/>
      <w:r>
        <w:rPr>
          <w:rFonts w:ascii="Times New Roman" w:hAnsi="Times New Roman"/>
          <w:i/>
          <w:iCs/>
          <w:sz w:val="24"/>
          <w:szCs w:val="24"/>
        </w:rPr>
        <w:t>.</w:t>
      </w:r>
    </w:p>
    <w:p w14:paraId="26183551" w14:textId="162A220D" w:rsidR="001A5D0A" w:rsidRDefault="007C45ED">
      <w:pPr>
        <w:pStyle w:val="PreformattedText"/>
        <w:spacing w:after="283"/>
        <w:rPr>
          <w:rFonts w:ascii="Times New Roman" w:hAnsi="Times New Roman"/>
          <w:sz w:val="24"/>
          <w:szCs w:val="24"/>
        </w:rPr>
      </w:pPr>
      <w:ins w:id="47" w:author="Thibaut Cuvelier" w:date="2018-11-23T11:12:00Z">
        <w:r>
          <w:rPr>
            <w:rFonts w:ascii="Times New Roman" w:hAnsi="Times New Roman"/>
            <w:sz w:val="24"/>
            <w:szCs w:val="24"/>
            <w:lang w:val="en-BE"/>
          </w:rPr>
          <w:t>É</w:t>
        </w:r>
      </w:ins>
      <w:del w:id="48" w:author="Thibaut Cuvelier" w:date="2018-11-23T11:12:00Z">
        <w:r w:rsidR="002E797E" w:rsidDel="007C45ED">
          <w:rPr>
            <w:rFonts w:ascii="Times New Roman" w:hAnsi="Times New Roman"/>
            <w:sz w:val="24"/>
            <w:szCs w:val="24"/>
          </w:rPr>
          <w:delText>E</w:delText>
        </w:r>
      </w:del>
      <w:proofErr w:type="spellStart"/>
      <w:r w:rsidR="002E797E">
        <w:rPr>
          <w:rFonts w:ascii="Times New Roman" w:hAnsi="Times New Roman"/>
          <w:sz w:val="24"/>
          <w:szCs w:val="24"/>
        </w:rPr>
        <w:t>videmment</w:t>
      </w:r>
      <w:proofErr w:type="spellEnd"/>
      <w:r w:rsidR="002E797E">
        <w:rPr>
          <w:rFonts w:ascii="Times New Roman" w:hAnsi="Times New Roman"/>
          <w:sz w:val="24"/>
          <w:szCs w:val="24"/>
        </w:rPr>
        <w:t>, il y a des cas dans lesquels l'animation dépend</w:t>
      </w:r>
      <w:del w:id="49" w:author="Thibaut Cuvelier" w:date="2018-11-23T11:12:00Z">
        <w:r w:rsidR="002E797E" w:rsidDel="007C45ED">
          <w:rPr>
            <w:rFonts w:ascii="Times New Roman" w:hAnsi="Times New Roman"/>
            <w:sz w:val="24"/>
            <w:szCs w:val="24"/>
          </w:rPr>
          <w:delText>s</w:delText>
        </w:r>
      </w:del>
      <w:r w:rsidR="002E797E">
        <w:rPr>
          <w:rFonts w:ascii="Times New Roman" w:hAnsi="Times New Roman"/>
          <w:sz w:val="24"/>
          <w:szCs w:val="24"/>
        </w:rPr>
        <w:t xml:space="preserve"> d'une palette de changements de propriétés qui pourraient être représentés par un </w:t>
      </w:r>
      <w:r w:rsidR="002E797E">
        <w:rPr>
          <w:rFonts w:ascii="Times New Roman" w:hAnsi="Times New Roman"/>
          <w:i/>
          <w:iCs/>
          <w:sz w:val="24"/>
          <w:szCs w:val="24"/>
        </w:rPr>
        <w:t>State</w:t>
      </w:r>
      <w:r w:rsidR="002E797E">
        <w:rPr>
          <w:rFonts w:ascii="Times New Roman" w:hAnsi="Times New Roman"/>
          <w:sz w:val="24"/>
          <w:szCs w:val="24"/>
        </w:rPr>
        <w:t>.</w:t>
      </w:r>
    </w:p>
    <w:p w14:paraId="09C2185B"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Voyons comment nous pouvons aller plus loin dans l'amélioration de l'interface du </w:t>
      </w:r>
      <w:proofErr w:type="spellStart"/>
      <w:r>
        <w:rPr>
          <w:rFonts w:ascii="Times New Roman" w:hAnsi="Times New Roman"/>
          <w:sz w:val="24"/>
          <w:szCs w:val="24"/>
        </w:rPr>
        <w:t>NoteApp</w:t>
      </w:r>
      <w:proofErr w:type="spellEnd"/>
      <w:r>
        <w:rPr>
          <w:rFonts w:ascii="Times New Roman" w:hAnsi="Times New Roman"/>
          <w:sz w:val="24"/>
          <w:szCs w:val="24"/>
        </w:rPr>
        <w:t>*.</w:t>
      </w:r>
    </w:p>
    <w:p w14:paraId="762D09D0" w14:textId="6CCFE57D"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Les items Marker paraissent statiques </w:t>
      </w:r>
      <w:del w:id="50" w:author="Thibaut Cuvelier" w:date="2018-11-23T11:12:00Z">
        <w:r w:rsidDel="007C45ED">
          <w:rPr>
            <w:rFonts w:ascii="Times New Roman" w:hAnsi="Times New Roman"/>
            <w:sz w:val="24"/>
            <w:szCs w:val="24"/>
          </w:rPr>
          <w:delText>quant</w:delText>
        </w:r>
      </w:del>
      <w:ins w:id="51" w:author="Thibaut Cuvelier" w:date="2018-11-23T11:12:00Z">
        <w:r w:rsidR="007C45ED">
          <w:rPr>
            <w:rFonts w:ascii="Times New Roman" w:hAnsi="Times New Roman"/>
            <w:sz w:val="24"/>
            <w:szCs w:val="24"/>
          </w:rPr>
          <w:t>quand</w:t>
        </w:r>
      </w:ins>
      <w:r>
        <w:rPr>
          <w:rFonts w:ascii="Times New Roman" w:hAnsi="Times New Roman"/>
          <w:sz w:val="24"/>
          <w:szCs w:val="24"/>
        </w:rPr>
        <w:t xml:space="preserve"> on en vient à l'interaction de l'utilisateur. Et si on voulait ajouter quelques animations </w:t>
      </w:r>
      <w:del w:id="52" w:author="Thibaut Cuvelier" w:date="2018-11-23T11:12:00Z">
        <w:r w:rsidDel="007C45ED">
          <w:rPr>
            <w:rFonts w:ascii="Times New Roman" w:hAnsi="Times New Roman"/>
            <w:sz w:val="24"/>
            <w:szCs w:val="24"/>
          </w:rPr>
          <w:delText>basées sur</w:delText>
        </w:r>
      </w:del>
      <w:ins w:id="53" w:author="Thibaut Cuvelier" w:date="2018-11-23T11:12:00Z">
        <w:r w:rsidR="007C45ED">
          <w:rPr>
            <w:rFonts w:ascii="Times New Roman" w:hAnsi="Times New Roman"/>
            <w:sz w:val="24"/>
            <w:szCs w:val="24"/>
            <w:lang w:val="en-BE"/>
          </w:rPr>
          <w:t>pour</w:t>
        </w:r>
      </w:ins>
      <w:r>
        <w:rPr>
          <w:rFonts w:ascii="Times New Roman" w:hAnsi="Times New Roman"/>
          <w:sz w:val="24"/>
          <w:szCs w:val="24"/>
        </w:rPr>
        <w:t xml:space="preserve"> plusieurs scénarios d'interaction de l'utilisateur ?</w:t>
      </w:r>
    </w:p>
    <w:p w14:paraId="38DE5797" w14:textId="754A0C1C" w:rsidR="001A5D0A" w:rsidRDefault="002E797E">
      <w:pPr>
        <w:pStyle w:val="PreformattedText"/>
        <w:spacing w:after="283"/>
        <w:rPr>
          <w:rFonts w:ascii="Times New Roman" w:hAnsi="Times New Roman"/>
          <w:sz w:val="24"/>
          <w:szCs w:val="24"/>
        </w:rPr>
      </w:pPr>
      <w:r>
        <w:rPr>
          <w:rFonts w:ascii="Times New Roman" w:hAnsi="Times New Roman"/>
          <w:sz w:val="24"/>
          <w:szCs w:val="24"/>
        </w:rPr>
        <w:t>De plus, nous voudrions rendre le marqueur actuel</w:t>
      </w:r>
      <w:del w:id="54" w:author="Thibaut Cuvelier" w:date="2018-11-23T11:12:00Z">
        <w:r w:rsidDel="007C45ED">
          <w:rPr>
            <w:rFonts w:ascii="Times New Roman" w:hAnsi="Times New Roman"/>
            <w:sz w:val="24"/>
            <w:szCs w:val="24"/>
          </w:rPr>
          <w:delText>le</w:delText>
        </w:r>
      </w:del>
      <w:r>
        <w:rPr>
          <w:rFonts w:ascii="Times New Roman" w:hAnsi="Times New Roman"/>
          <w:sz w:val="24"/>
          <w:szCs w:val="24"/>
        </w:rPr>
        <w:t xml:space="preserve"> actif et la page </w:t>
      </w:r>
      <w:del w:id="55" w:author="Thibaut Cuvelier" w:date="2018-11-23T11:12:00Z">
        <w:r w:rsidDel="007C45ED">
          <w:rPr>
            <w:rFonts w:ascii="Times New Roman" w:hAnsi="Times New Roman"/>
            <w:sz w:val="24"/>
            <w:szCs w:val="24"/>
          </w:rPr>
          <w:delText xml:space="preserve">actuelle </w:delText>
        </w:r>
      </w:del>
      <w:ins w:id="56" w:author="Thibaut Cuvelier" w:date="2018-11-23T11:12:00Z">
        <w:r w:rsidR="007C45ED">
          <w:rPr>
            <w:rFonts w:ascii="Times New Roman" w:hAnsi="Times New Roman"/>
            <w:sz w:val="24"/>
            <w:szCs w:val="24"/>
            <w:lang w:val="en-BE"/>
          </w:rPr>
          <w:t>courante</w:t>
        </w:r>
        <w:r w:rsidR="007C45ED">
          <w:rPr>
            <w:rFonts w:ascii="Times New Roman" w:hAnsi="Times New Roman"/>
            <w:sz w:val="24"/>
            <w:szCs w:val="24"/>
          </w:rPr>
          <w:t xml:space="preserve"> </w:t>
        </w:r>
      </w:ins>
      <w:r>
        <w:rPr>
          <w:rFonts w:ascii="Times New Roman" w:hAnsi="Times New Roman"/>
          <w:sz w:val="24"/>
          <w:szCs w:val="24"/>
        </w:rPr>
        <w:t>plus visible pour l'utilisateur.</w:t>
      </w:r>
    </w:p>
    <w:p w14:paraId="44D30C67" w14:textId="77777777" w:rsidR="001A5D0A" w:rsidRDefault="001A5D0A">
      <w:pPr>
        <w:pStyle w:val="PreformattedText"/>
        <w:spacing w:after="283"/>
        <w:rPr>
          <w:rFonts w:ascii="Times New Roman" w:hAnsi="Times New Roman"/>
          <w:sz w:val="24"/>
          <w:szCs w:val="24"/>
        </w:rPr>
      </w:pPr>
    </w:p>
    <w:p w14:paraId="6F8FAF5F"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5.2.1 Animer les items Marker</w:t>
      </w:r>
    </w:p>
    <w:p w14:paraId="7647B530" w14:textId="73DF43A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Si nous voulons résumer </w:t>
      </w:r>
      <w:del w:id="57" w:author="Thibaut Cuvelier" w:date="2018-11-23T11:12:00Z">
        <w:r w:rsidDel="007C45ED">
          <w:rPr>
            <w:rFonts w:ascii="Times New Roman" w:hAnsi="Times New Roman"/>
            <w:sz w:val="24"/>
            <w:szCs w:val="24"/>
          </w:rPr>
          <w:delText>les scénarios possible</w:delText>
        </w:r>
      </w:del>
      <w:ins w:id="58" w:author="Thibaut Cuvelier" w:date="2018-11-23T11:12:00Z">
        <w:r w:rsidR="007C45ED">
          <w:rPr>
            <w:rFonts w:ascii="Times New Roman" w:hAnsi="Times New Roman"/>
            <w:sz w:val="24"/>
            <w:szCs w:val="24"/>
          </w:rPr>
          <w:t>les scénarios possibles</w:t>
        </w:r>
      </w:ins>
      <w:r>
        <w:rPr>
          <w:rFonts w:ascii="Times New Roman" w:hAnsi="Times New Roman"/>
          <w:sz w:val="24"/>
          <w:szCs w:val="24"/>
        </w:rPr>
        <w:t xml:space="preserve"> pour améliorer les interactions de l'utilisateur avec des items </w:t>
      </w:r>
      <w:r>
        <w:rPr>
          <w:rFonts w:ascii="Times New Roman" w:hAnsi="Times New Roman"/>
          <w:i/>
          <w:iCs/>
          <w:sz w:val="24"/>
          <w:szCs w:val="24"/>
        </w:rPr>
        <w:t>Marker</w:t>
      </w:r>
      <w:r>
        <w:rPr>
          <w:rFonts w:ascii="Times New Roman" w:hAnsi="Times New Roman"/>
          <w:sz w:val="24"/>
          <w:szCs w:val="24"/>
        </w:rPr>
        <w:t>, les cas d'usage suivants sont décri</w:t>
      </w:r>
      <w:ins w:id="59" w:author="Thibaut Cuvelier" w:date="2018-11-23T11:12:00Z">
        <w:r w:rsidR="007C45ED">
          <w:rPr>
            <w:rFonts w:ascii="Times New Roman" w:hAnsi="Times New Roman"/>
            <w:sz w:val="24"/>
            <w:szCs w:val="24"/>
            <w:lang w:val="en-BE"/>
          </w:rPr>
          <w:t>t</w:t>
        </w:r>
      </w:ins>
      <w:r>
        <w:rPr>
          <w:rFonts w:ascii="Times New Roman" w:hAnsi="Times New Roman"/>
          <w:sz w:val="24"/>
          <w:szCs w:val="24"/>
        </w:rPr>
        <w:t>s :</w:t>
      </w:r>
    </w:p>
    <w:p w14:paraId="37FEDF02" w14:textId="249BED19" w:rsidR="001A5D0A" w:rsidRPr="007C45ED" w:rsidRDefault="002E797E">
      <w:pPr>
        <w:pStyle w:val="PreformattedText"/>
        <w:spacing w:after="283"/>
        <w:rPr>
          <w:rFonts w:ascii="Times New Roman" w:hAnsi="Times New Roman"/>
          <w:sz w:val="24"/>
          <w:szCs w:val="24"/>
          <w:lang w:val="en-BE"/>
          <w:rPrChange w:id="60" w:author="Thibaut Cuvelier" w:date="2018-11-23T11:13:00Z">
            <w:rPr>
              <w:rFonts w:ascii="Times New Roman" w:hAnsi="Times New Roman"/>
              <w:sz w:val="24"/>
              <w:szCs w:val="24"/>
            </w:rPr>
          </w:rPrChange>
        </w:rPr>
      </w:pPr>
      <w:r>
        <w:rPr>
          <w:rFonts w:ascii="Times New Roman" w:hAnsi="Times New Roman"/>
          <w:sz w:val="24"/>
          <w:szCs w:val="24"/>
        </w:rPr>
        <w:tab/>
        <w:t xml:space="preserve">Le </w:t>
      </w:r>
      <w:r>
        <w:rPr>
          <w:rFonts w:ascii="Times New Roman" w:hAnsi="Times New Roman"/>
          <w:i/>
          <w:iCs/>
          <w:sz w:val="24"/>
          <w:szCs w:val="24"/>
        </w:rPr>
        <w:t xml:space="preserve">Marker </w:t>
      </w:r>
      <w:r>
        <w:rPr>
          <w:rFonts w:ascii="Times New Roman" w:hAnsi="Times New Roman"/>
          <w:sz w:val="24"/>
          <w:szCs w:val="24"/>
        </w:rPr>
        <w:t>actif actuel devrait être plus visible. Un</w:t>
      </w:r>
      <w:ins w:id="61" w:author="Thibaut Cuvelier" w:date="2018-11-23T11:13:00Z">
        <w:r w:rsidR="007C45ED">
          <w:rPr>
            <w:rFonts w:ascii="Times New Roman" w:hAnsi="Times New Roman"/>
            <w:sz w:val="24"/>
            <w:szCs w:val="24"/>
            <w:lang w:val="en-BE"/>
          </w:rPr>
          <w:t>e</w:t>
        </w:r>
      </w:ins>
      <w:r>
        <w:rPr>
          <w:rFonts w:ascii="Times New Roman" w:hAnsi="Times New Roman"/>
          <w:sz w:val="24"/>
          <w:szCs w:val="24"/>
        </w:rPr>
        <w:t xml:space="preserve"> </w:t>
      </w:r>
      <w:del w:id="62" w:author="Thibaut Cuvelier" w:date="2018-11-23T11:13:00Z">
        <w:r w:rsidDel="007C45ED">
          <w:rPr>
            <w:rFonts w:ascii="Times New Roman" w:hAnsi="Times New Roman"/>
            <w:sz w:val="24"/>
            <w:szCs w:val="24"/>
          </w:rPr>
          <w:delText xml:space="preserve">marker </w:delText>
        </w:r>
      </w:del>
      <w:proofErr w:type="spellStart"/>
      <w:ins w:id="63" w:author="Thibaut Cuvelier" w:date="2018-11-23T11:13:00Z">
        <w:r w:rsidR="007C45ED">
          <w:rPr>
            <w:rFonts w:ascii="Times New Roman" w:hAnsi="Times New Roman"/>
            <w:sz w:val="24"/>
            <w:szCs w:val="24"/>
          </w:rPr>
          <w:t>mar</w:t>
        </w:r>
        <w:proofErr w:type="spellEnd"/>
        <w:r w:rsidR="007C45ED">
          <w:rPr>
            <w:rFonts w:ascii="Times New Roman" w:hAnsi="Times New Roman"/>
            <w:sz w:val="24"/>
            <w:szCs w:val="24"/>
            <w:lang w:val="en-BE"/>
          </w:rPr>
          <w:t>que</w:t>
        </w:r>
        <w:r w:rsidR="007C45ED">
          <w:rPr>
            <w:rFonts w:ascii="Times New Roman" w:hAnsi="Times New Roman"/>
            <w:sz w:val="24"/>
            <w:szCs w:val="24"/>
          </w:rPr>
          <w:t xml:space="preserve"> </w:t>
        </w:r>
      </w:ins>
      <w:r>
        <w:rPr>
          <w:rFonts w:ascii="Times New Roman" w:hAnsi="Times New Roman"/>
          <w:sz w:val="24"/>
          <w:szCs w:val="24"/>
        </w:rPr>
        <w:t xml:space="preserve">devient </w:t>
      </w:r>
      <w:proofErr w:type="spellStart"/>
      <w:r>
        <w:rPr>
          <w:rFonts w:ascii="Times New Roman" w:hAnsi="Times New Roman"/>
          <w:sz w:val="24"/>
          <w:szCs w:val="24"/>
        </w:rPr>
        <w:t>acti</w:t>
      </w:r>
      <w:ins w:id="64" w:author="Thibaut Cuvelier" w:date="2018-11-23T11:13:00Z">
        <w:r w:rsidR="007C45ED">
          <w:rPr>
            <w:rFonts w:ascii="Times New Roman" w:hAnsi="Times New Roman"/>
            <w:sz w:val="24"/>
            <w:szCs w:val="24"/>
            <w:lang w:val="en-BE"/>
          </w:rPr>
          <w:t>ve</w:t>
        </w:r>
      </w:ins>
      <w:proofErr w:type="spellEnd"/>
      <w:del w:id="65" w:author="Thibaut Cuvelier" w:date="2018-11-23T11:13:00Z">
        <w:r w:rsidDel="007C45ED">
          <w:rPr>
            <w:rFonts w:ascii="Times New Roman" w:hAnsi="Times New Roman"/>
            <w:sz w:val="24"/>
            <w:szCs w:val="24"/>
          </w:rPr>
          <w:delText>f</w:delText>
        </w:r>
      </w:del>
      <w:r>
        <w:rPr>
          <w:rFonts w:ascii="Times New Roman" w:hAnsi="Times New Roman"/>
          <w:sz w:val="24"/>
          <w:szCs w:val="24"/>
        </w:rPr>
        <w:t xml:space="preserve"> quand l'utilisateur clique dessus. </w:t>
      </w:r>
      <w:del w:id="66" w:author="Thibaut Cuvelier" w:date="2018-11-23T11:13:00Z">
        <w:r w:rsidDel="007C45ED">
          <w:rPr>
            <w:rFonts w:ascii="Times New Roman" w:hAnsi="Times New Roman"/>
            <w:sz w:val="24"/>
            <w:szCs w:val="24"/>
          </w:rPr>
          <w:delText xml:space="preserve">Le </w:delText>
        </w:r>
      </w:del>
      <w:ins w:id="67" w:author="Thibaut Cuvelier" w:date="2018-11-23T11:13:00Z">
        <w:r w:rsidR="007C45ED">
          <w:rPr>
            <w:rFonts w:ascii="Times New Roman" w:hAnsi="Times New Roman"/>
            <w:sz w:val="24"/>
            <w:szCs w:val="24"/>
            <w:lang w:val="en-BE"/>
          </w:rPr>
          <w:t>La</w:t>
        </w:r>
        <w:r w:rsidR="007C45ED">
          <w:rPr>
            <w:rFonts w:ascii="Times New Roman" w:hAnsi="Times New Roman"/>
            <w:sz w:val="24"/>
            <w:szCs w:val="24"/>
          </w:rPr>
          <w:t xml:space="preserve"> </w:t>
        </w:r>
        <w:proofErr w:type="spellStart"/>
        <w:r w:rsidR="007C45ED">
          <w:rPr>
            <w:rFonts w:ascii="Times New Roman" w:hAnsi="Times New Roman"/>
            <w:sz w:val="24"/>
            <w:szCs w:val="24"/>
          </w:rPr>
          <w:t>mar</w:t>
        </w:r>
        <w:proofErr w:type="spellEnd"/>
        <w:r w:rsidR="007C45ED">
          <w:rPr>
            <w:rFonts w:ascii="Times New Roman" w:hAnsi="Times New Roman"/>
            <w:sz w:val="24"/>
            <w:szCs w:val="24"/>
            <w:lang w:val="en-BE"/>
          </w:rPr>
          <w:t>que</w:t>
        </w:r>
        <w:r w:rsidR="007C45ED">
          <w:rPr>
            <w:rFonts w:ascii="Times New Roman" w:hAnsi="Times New Roman"/>
            <w:sz w:val="24"/>
            <w:szCs w:val="24"/>
          </w:rPr>
          <w:t xml:space="preserve"> </w:t>
        </w:r>
      </w:ins>
      <w:del w:id="68" w:author="Thibaut Cuvelier" w:date="2018-11-23T11:13:00Z">
        <w:r w:rsidDel="007C45ED">
          <w:rPr>
            <w:rFonts w:ascii="Times New Roman" w:hAnsi="Times New Roman"/>
            <w:sz w:val="24"/>
            <w:szCs w:val="24"/>
          </w:rPr>
          <w:delText xml:space="preserve">marker </w:delText>
        </w:r>
      </w:del>
      <w:proofErr w:type="spellStart"/>
      <w:r>
        <w:rPr>
          <w:rFonts w:ascii="Times New Roman" w:hAnsi="Times New Roman"/>
          <w:sz w:val="24"/>
          <w:szCs w:val="24"/>
        </w:rPr>
        <w:t>acti</w:t>
      </w:r>
      <w:proofErr w:type="spellEnd"/>
      <w:del w:id="69" w:author="Thibaut Cuvelier" w:date="2018-11-23T11:13:00Z">
        <w:r w:rsidDel="007C45ED">
          <w:rPr>
            <w:rFonts w:ascii="Times New Roman" w:hAnsi="Times New Roman"/>
            <w:sz w:val="24"/>
            <w:szCs w:val="24"/>
          </w:rPr>
          <w:delText>f</w:delText>
        </w:r>
      </w:del>
      <w:proofErr w:type="spellStart"/>
      <w:ins w:id="70" w:author="Thibaut Cuvelier" w:date="2018-11-23T11:13:00Z">
        <w:r w:rsidR="007C45ED">
          <w:rPr>
            <w:rFonts w:ascii="Times New Roman" w:hAnsi="Times New Roman"/>
            <w:sz w:val="24"/>
            <w:szCs w:val="24"/>
            <w:lang w:val="en-BE"/>
          </w:rPr>
          <w:t>ve</w:t>
        </w:r>
      </w:ins>
      <w:proofErr w:type="spellEnd"/>
      <w:r>
        <w:rPr>
          <w:rFonts w:ascii="Times New Roman" w:hAnsi="Times New Roman"/>
          <w:sz w:val="24"/>
          <w:szCs w:val="24"/>
        </w:rPr>
        <w:t xml:space="preserve"> est un peu plus gros</w:t>
      </w:r>
      <w:ins w:id="71" w:author="Thibaut Cuvelier" w:date="2018-11-23T11:13:00Z">
        <w:r w:rsidR="007C45ED">
          <w:rPr>
            <w:rFonts w:ascii="Times New Roman" w:hAnsi="Times New Roman"/>
            <w:sz w:val="24"/>
            <w:szCs w:val="24"/>
            <w:lang w:val="en-BE"/>
          </w:rPr>
          <w:t>se</w:t>
        </w:r>
      </w:ins>
      <w:del w:id="72" w:author="Thibaut Cuvelier" w:date="2018-11-23T11:13:00Z">
        <w:r w:rsidDel="007C45ED">
          <w:rPr>
            <w:rFonts w:ascii="Times New Roman" w:hAnsi="Times New Roman"/>
            <w:sz w:val="24"/>
            <w:szCs w:val="24"/>
          </w:rPr>
          <w:delText>,</w:delText>
        </w:r>
      </w:del>
      <w:r>
        <w:rPr>
          <w:rFonts w:ascii="Times New Roman" w:hAnsi="Times New Roman"/>
          <w:sz w:val="24"/>
          <w:szCs w:val="24"/>
        </w:rPr>
        <w:t xml:space="preserve"> et </w:t>
      </w:r>
      <w:del w:id="73" w:author="Thibaut Cuvelier" w:date="2018-11-23T11:13:00Z">
        <w:r w:rsidDel="007C45ED">
          <w:rPr>
            <w:rFonts w:ascii="Times New Roman" w:hAnsi="Times New Roman"/>
            <w:sz w:val="24"/>
            <w:szCs w:val="24"/>
          </w:rPr>
          <w:delText>i</w:delText>
        </w:r>
      </w:del>
      <w:ins w:id="74" w:author="Thibaut Cuvelier" w:date="2018-11-23T11:13:00Z">
        <w:r w:rsidR="007C45ED">
          <w:rPr>
            <w:rFonts w:ascii="Times New Roman" w:hAnsi="Times New Roman"/>
            <w:sz w:val="24"/>
            <w:szCs w:val="24"/>
            <w:lang w:val="en-BE"/>
          </w:rPr>
          <w:t>e</w:t>
        </w:r>
      </w:ins>
      <w:r>
        <w:rPr>
          <w:rFonts w:ascii="Times New Roman" w:hAnsi="Times New Roman"/>
          <w:sz w:val="24"/>
          <w:szCs w:val="24"/>
        </w:rPr>
        <w:t>l</w:t>
      </w:r>
      <w:ins w:id="75" w:author="Thibaut Cuvelier" w:date="2018-11-23T11:14:00Z">
        <w:r w:rsidR="007C45ED">
          <w:rPr>
            <w:rFonts w:ascii="Times New Roman" w:hAnsi="Times New Roman"/>
            <w:sz w:val="24"/>
            <w:szCs w:val="24"/>
            <w:lang w:val="en-BE"/>
          </w:rPr>
          <w:t>le</w:t>
        </w:r>
      </w:ins>
      <w:r>
        <w:rPr>
          <w:rFonts w:ascii="Times New Roman" w:hAnsi="Times New Roman"/>
          <w:sz w:val="24"/>
          <w:szCs w:val="24"/>
        </w:rPr>
        <w:t xml:space="preserve"> pourrait glisser de gauche à droite (tout comme un curseur).</w:t>
      </w:r>
    </w:p>
    <w:p w14:paraId="47BE3135" w14:textId="79492FC7" w:rsidR="001A5D0A" w:rsidRDefault="002E797E">
      <w:pPr>
        <w:pStyle w:val="PreformattedText"/>
        <w:spacing w:after="283"/>
        <w:rPr>
          <w:rFonts w:ascii="Times New Roman" w:hAnsi="Times New Roman"/>
          <w:sz w:val="24"/>
          <w:szCs w:val="24"/>
        </w:rPr>
      </w:pPr>
      <w:r>
        <w:rPr>
          <w:rFonts w:ascii="Times New Roman" w:hAnsi="Times New Roman"/>
          <w:sz w:val="24"/>
          <w:szCs w:val="24"/>
        </w:rPr>
        <w:tab/>
        <w:t>Quand un utilisateur survole un</w:t>
      </w:r>
      <w:ins w:id="76" w:author="Thibaut Cuvelier" w:date="2018-11-23T11:14:00Z">
        <w:r w:rsidR="007C45ED">
          <w:rPr>
            <w:rFonts w:ascii="Times New Roman" w:hAnsi="Times New Roman"/>
            <w:sz w:val="24"/>
            <w:szCs w:val="24"/>
            <w:lang w:val="en-BE"/>
          </w:rPr>
          <w:t xml:space="preserve">e marque </w:t>
        </w:r>
      </w:ins>
      <w:del w:id="77" w:author="Thibaut Cuvelier" w:date="2018-11-23T11:14:00Z">
        <w:r w:rsidDel="007C45ED">
          <w:rPr>
            <w:rFonts w:ascii="Times New Roman" w:hAnsi="Times New Roman"/>
            <w:sz w:val="24"/>
            <w:szCs w:val="24"/>
          </w:rPr>
          <w:delText xml:space="preserve"> marker </w:delText>
        </w:r>
      </w:del>
      <w:r>
        <w:rPr>
          <w:rFonts w:ascii="Times New Roman" w:hAnsi="Times New Roman"/>
          <w:sz w:val="24"/>
          <w:szCs w:val="24"/>
        </w:rPr>
        <w:t xml:space="preserve">avec une souris, </w:t>
      </w:r>
      <w:del w:id="78" w:author="Thibaut Cuvelier" w:date="2018-11-23T11:14:00Z">
        <w:r w:rsidDel="007C45ED">
          <w:rPr>
            <w:rFonts w:ascii="Times New Roman" w:hAnsi="Times New Roman"/>
            <w:sz w:val="24"/>
            <w:szCs w:val="24"/>
          </w:rPr>
          <w:delText>le marqueur</w:delText>
        </w:r>
      </w:del>
      <w:proofErr w:type="spellStart"/>
      <w:ins w:id="79" w:author="Thibaut Cuvelier" w:date="2018-11-23T11:14:00Z">
        <w:r w:rsidR="007C45ED">
          <w:rPr>
            <w:rFonts w:ascii="Times New Roman" w:hAnsi="Times New Roman"/>
            <w:sz w:val="24"/>
            <w:szCs w:val="24"/>
            <w:lang w:val="en-BE"/>
          </w:rPr>
          <w:t>elle</w:t>
        </w:r>
      </w:ins>
      <w:proofErr w:type="spellEnd"/>
      <w:r>
        <w:rPr>
          <w:rFonts w:ascii="Times New Roman" w:hAnsi="Times New Roman"/>
          <w:sz w:val="24"/>
          <w:szCs w:val="24"/>
        </w:rPr>
        <w:t xml:space="preserve"> glisse de gauche à droite</w:t>
      </w:r>
      <w:ins w:id="80" w:author="Thibaut Cuvelier" w:date="2018-11-23T11:14:00Z">
        <w:r w:rsidR="007C45ED">
          <w:rPr>
            <w:rFonts w:ascii="Times New Roman" w:hAnsi="Times New Roman"/>
            <w:sz w:val="24"/>
            <w:szCs w:val="24"/>
            <w:lang w:val="en-BE"/>
          </w:rPr>
          <w:t>,</w:t>
        </w:r>
      </w:ins>
      <w:r>
        <w:rPr>
          <w:rFonts w:ascii="Times New Roman" w:hAnsi="Times New Roman"/>
          <w:sz w:val="24"/>
          <w:szCs w:val="24"/>
        </w:rPr>
        <w:t xml:space="preserve"> mais pas autant </w:t>
      </w:r>
      <w:del w:id="81" w:author="Thibaut Cuvelier" w:date="2018-11-23T11:14:00Z">
        <w:r w:rsidDel="007C45ED">
          <w:rPr>
            <w:rFonts w:ascii="Times New Roman" w:hAnsi="Times New Roman"/>
            <w:sz w:val="24"/>
            <w:szCs w:val="24"/>
          </w:rPr>
          <w:delText>qu'un marqueur actif le ferait</w:delText>
        </w:r>
      </w:del>
      <w:ins w:id="82" w:author="Thibaut Cuvelier" w:date="2018-11-23T11:14:00Z">
        <w:r w:rsidR="007C45ED">
          <w:rPr>
            <w:rFonts w:ascii="Times New Roman" w:hAnsi="Times New Roman"/>
            <w:sz w:val="24"/>
            <w:szCs w:val="24"/>
            <w:lang w:val="en-BE"/>
          </w:rPr>
          <w:t xml:space="preserve">que </w:t>
        </w:r>
        <w:proofErr w:type="spellStart"/>
        <w:r w:rsidR="007C45ED">
          <w:rPr>
            <w:rFonts w:ascii="Times New Roman" w:hAnsi="Times New Roman"/>
            <w:sz w:val="24"/>
            <w:szCs w:val="24"/>
            <w:lang w:val="en-BE"/>
          </w:rPr>
          <w:t>si</w:t>
        </w:r>
        <w:proofErr w:type="spellEnd"/>
        <w:r w:rsidR="007C45ED">
          <w:rPr>
            <w:rFonts w:ascii="Times New Roman" w:hAnsi="Times New Roman"/>
            <w:sz w:val="24"/>
            <w:szCs w:val="24"/>
            <w:lang w:val="en-BE"/>
          </w:rPr>
          <w:t xml:space="preserve"> </w:t>
        </w:r>
        <w:proofErr w:type="spellStart"/>
        <w:r w:rsidR="007C45ED">
          <w:rPr>
            <w:rFonts w:ascii="Times New Roman" w:hAnsi="Times New Roman"/>
            <w:sz w:val="24"/>
            <w:szCs w:val="24"/>
            <w:lang w:val="en-BE"/>
          </w:rPr>
          <w:t>elle</w:t>
        </w:r>
        <w:proofErr w:type="spellEnd"/>
        <w:r w:rsidR="007C45ED">
          <w:rPr>
            <w:rFonts w:ascii="Times New Roman" w:hAnsi="Times New Roman"/>
            <w:sz w:val="24"/>
            <w:szCs w:val="24"/>
            <w:lang w:val="en-BE"/>
          </w:rPr>
          <w:t xml:space="preserve"> </w:t>
        </w:r>
        <w:proofErr w:type="spellStart"/>
        <w:r w:rsidR="007C45ED">
          <w:rPr>
            <w:rFonts w:ascii="Times New Roman" w:hAnsi="Times New Roman"/>
            <w:sz w:val="24"/>
            <w:szCs w:val="24"/>
            <w:lang w:val="en-BE"/>
          </w:rPr>
          <w:t>était</w:t>
        </w:r>
        <w:proofErr w:type="spellEnd"/>
        <w:r w:rsidR="007C45ED">
          <w:rPr>
            <w:rFonts w:ascii="Times New Roman" w:hAnsi="Times New Roman"/>
            <w:sz w:val="24"/>
            <w:szCs w:val="24"/>
            <w:lang w:val="en-BE"/>
          </w:rPr>
          <w:t xml:space="preserve"> active</w:t>
        </w:r>
      </w:ins>
      <w:r>
        <w:rPr>
          <w:rFonts w:ascii="Times New Roman" w:hAnsi="Times New Roman"/>
          <w:sz w:val="24"/>
          <w:szCs w:val="24"/>
        </w:rPr>
        <w:t>.</w:t>
      </w:r>
    </w:p>
    <w:p w14:paraId="6672A42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En considérant les scénarios mentionnés ci-dessus, nous devons travailler sur les composants </w:t>
      </w:r>
      <w:r>
        <w:rPr>
          <w:rFonts w:ascii="Times New Roman" w:hAnsi="Times New Roman"/>
          <w:i/>
          <w:iCs/>
          <w:sz w:val="24"/>
          <w:szCs w:val="24"/>
        </w:rPr>
        <w:t>Marker</w:t>
      </w:r>
      <w:r>
        <w:rPr>
          <w:rFonts w:ascii="Times New Roman" w:hAnsi="Times New Roman"/>
          <w:sz w:val="24"/>
          <w:szCs w:val="24"/>
        </w:rPr>
        <w:t xml:space="preserve"> et </w:t>
      </w:r>
      <w:proofErr w:type="spellStart"/>
      <w:r>
        <w:rPr>
          <w:rFonts w:ascii="Times New Roman" w:hAnsi="Times New Roman"/>
          <w:i/>
          <w:iCs/>
          <w:sz w:val="24"/>
          <w:szCs w:val="24"/>
        </w:rPr>
        <w:t>MarkerPanel</w:t>
      </w:r>
      <w:proofErr w:type="spellEnd"/>
      <w:r>
        <w:rPr>
          <w:rFonts w:ascii="Times New Roman" w:hAnsi="Times New Roman"/>
          <w:i/>
          <w:iCs/>
          <w:sz w:val="24"/>
          <w:szCs w:val="24"/>
        </w:rPr>
        <w:t>.</w:t>
      </w:r>
    </w:p>
    <w:p w14:paraId="57106D91" w14:textId="6698F3E7" w:rsidR="001A5D0A" w:rsidRDefault="002E797E">
      <w:pPr>
        <w:pStyle w:val="PreformattedText"/>
        <w:spacing w:after="283"/>
        <w:rPr>
          <w:rFonts w:ascii="Times New Roman" w:hAnsi="Times New Roman"/>
          <w:sz w:val="24"/>
          <w:szCs w:val="24"/>
        </w:rPr>
      </w:pPr>
      <w:r>
        <w:rPr>
          <w:rFonts w:ascii="Times New Roman" w:hAnsi="Times New Roman"/>
          <w:sz w:val="24"/>
          <w:szCs w:val="24"/>
        </w:rPr>
        <w:t>En lisant la description</w:t>
      </w:r>
      <w:del w:id="83" w:author="Thibaut Cuvelier" w:date="2018-11-23T11:14:00Z">
        <w:r w:rsidDel="007C45ED">
          <w:rPr>
            <w:rFonts w:ascii="Times New Roman" w:hAnsi="Times New Roman"/>
            <w:sz w:val="24"/>
            <w:szCs w:val="24"/>
          </w:rPr>
          <w:delText>s</w:delText>
        </w:r>
      </w:del>
      <w:r>
        <w:rPr>
          <w:rFonts w:ascii="Times New Roman" w:hAnsi="Times New Roman"/>
          <w:sz w:val="24"/>
          <w:szCs w:val="24"/>
        </w:rPr>
        <w:t xml:space="preserve"> ci-dessus à propos du comportement désiré (l'effet de glissement de gauche à droite), </w:t>
      </w:r>
      <w:del w:id="84" w:author="Thibaut Cuvelier" w:date="2018-11-23T11:14:00Z">
        <w:r w:rsidDel="007C45ED">
          <w:rPr>
            <w:rFonts w:ascii="Times New Roman" w:hAnsi="Times New Roman"/>
            <w:sz w:val="24"/>
            <w:szCs w:val="24"/>
          </w:rPr>
          <w:delText xml:space="preserve">je </w:delText>
        </w:r>
      </w:del>
      <w:ins w:id="85" w:author="Thibaut Cuvelier" w:date="2018-11-23T11:14:00Z">
        <w:r w:rsidR="007C45ED">
          <w:rPr>
            <w:rFonts w:ascii="Times New Roman" w:hAnsi="Times New Roman"/>
            <w:sz w:val="24"/>
            <w:szCs w:val="24"/>
            <w:lang w:val="en-BE"/>
          </w:rPr>
          <w:t>o</w:t>
        </w:r>
        <w:r w:rsidR="007C45ED">
          <w:rPr>
            <w:rFonts w:ascii="Times New Roman" w:hAnsi="Times New Roman"/>
            <w:sz w:val="24"/>
            <w:szCs w:val="24"/>
          </w:rPr>
          <w:t xml:space="preserve"> </w:t>
        </w:r>
      </w:ins>
      <w:r>
        <w:rPr>
          <w:rFonts w:ascii="Times New Roman" w:hAnsi="Times New Roman"/>
          <w:sz w:val="24"/>
          <w:szCs w:val="24"/>
        </w:rPr>
        <w:t xml:space="preserve">pense en premier lieu à changer la propriété </w:t>
      </w:r>
      <w:r>
        <w:rPr>
          <w:rFonts w:ascii="Times New Roman" w:hAnsi="Times New Roman"/>
          <w:i/>
          <w:iCs/>
          <w:sz w:val="24"/>
          <w:szCs w:val="24"/>
        </w:rPr>
        <w:t>x</w:t>
      </w:r>
      <w:r>
        <w:rPr>
          <w:rFonts w:ascii="Times New Roman" w:hAnsi="Times New Roman"/>
          <w:sz w:val="24"/>
          <w:szCs w:val="24"/>
        </w:rPr>
        <w:t xml:space="preserve"> de l'item </w:t>
      </w:r>
      <w:r>
        <w:rPr>
          <w:rFonts w:ascii="Times New Roman" w:hAnsi="Times New Roman"/>
          <w:i/>
          <w:iCs/>
          <w:sz w:val="24"/>
          <w:szCs w:val="24"/>
        </w:rPr>
        <w:t>Marker</w:t>
      </w:r>
      <w:r>
        <w:rPr>
          <w:rFonts w:ascii="Times New Roman" w:hAnsi="Times New Roman"/>
          <w:sz w:val="24"/>
          <w:szCs w:val="24"/>
        </w:rPr>
        <w:t xml:space="preserve"> comme il représente la position de l'item sur l'axe X. De plus, comme l'item marqueur doit savoir si c'est le marqueur actif actuelle, une nouvelle propriété appelée </w:t>
      </w:r>
      <w:r>
        <w:rPr>
          <w:rFonts w:ascii="Times New Roman" w:hAnsi="Times New Roman"/>
          <w:i/>
          <w:iCs/>
          <w:sz w:val="24"/>
          <w:szCs w:val="24"/>
        </w:rPr>
        <w:t>active</w:t>
      </w:r>
      <w:r>
        <w:rPr>
          <w:rFonts w:ascii="Times New Roman" w:hAnsi="Times New Roman"/>
          <w:sz w:val="24"/>
          <w:szCs w:val="24"/>
        </w:rPr>
        <w:t xml:space="preserve"> peut être introduite.</w:t>
      </w:r>
    </w:p>
    <w:p w14:paraId="2C48481E" w14:textId="51C15EE9"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On peut introduire </w:t>
      </w:r>
      <w:ins w:id="86" w:author="Thibaut Cuvelier" w:date="2018-11-23T11:14:00Z">
        <w:r w:rsidR="007C45ED">
          <w:rPr>
            <w:rFonts w:ascii="Times New Roman" w:hAnsi="Times New Roman"/>
            <w:sz w:val="24"/>
            <w:szCs w:val="24"/>
            <w:lang w:val="en-BE"/>
          </w:rPr>
          <w:t>deux</w:t>
        </w:r>
      </w:ins>
      <w:del w:id="87" w:author="Thibaut Cuvelier" w:date="2018-11-23T11:14:00Z">
        <w:r w:rsidDel="007C45ED">
          <w:rPr>
            <w:rFonts w:ascii="Times New Roman" w:hAnsi="Times New Roman"/>
            <w:sz w:val="24"/>
            <w:szCs w:val="24"/>
          </w:rPr>
          <w:delText>2</w:delText>
        </w:r>
      </w:del>
      <w:r>
        <w:rPr>
          <w:rFonts w:ascii="Times New Roman" w:hAnsi="Times New Roman"/>
          <w:sz w:val="24"/>
          <w:szCs w:val="24"/>
        </w:rPr>
        <w:t xml:space="preserve"> états pour le composant </w:t>
      </w:r>
      <w:r>
        <w:rPr>
          <w:rFonts w:ascii="Times New Roman" w:hAnsi="Times New Roman"/>
          <w:i/>
          <w:iCs/>
          <w:sz w:val="24"/>
          <w:szCs w:val="24"/>
        </w:rPr>
        <w:t>Marker</w:t>
      </w:r>
      <w:del w:id="88" w:author="Thibaut Cuvelier" w:date="2018-11-23T11:14:00Z">
        <w:r w:rsidDel="007C45ED">
          <w:rPr>
            <w:rFonts w:ascii="Times New Roman" w:hAnsi="Times New Roman"/>
            <w:i/>
            <w:iCs/>
            <w:sz w:val="24"/>
            <w:szCs w:val="24"/>
          </w:rPr>
          <w:delText xml:space="preserve"> </w:delText>
        </w:r>
      </w:del>
      <w:r>
        <w:rPr>
          <w:rFonts w:ascii="Times New Roman" w:hAnsi="Times New Roman"/>
          <w:sz w:val="24"/>
          <w:szCs w:val="24"/>
        </w:rPr>
        <w:t xml:space="preserve"> qui peuvent représenter le comportement décrit ci-dessus :</w:t>
      </w:r>
    </w:p>
    <w:p w14:paraId="6C0364B6" w14:textId="77777777" w:rsidR="001A5D0A" w:rsidRDefault="001A5D0A">
      <w:pPr>
        <w:pStyle w:val="PreformattedText"/>
        <w:spacing w:after="283"/>
        <w:rPr>
          <w:rFonts w:ascii="Times New Roman" w:hAnsi="Times New Roman"/>
          <w:sz w:val="24"/>
          <w:szCs w:val="24"/>
        </w:rPr>
      </w:pPr>
    </w:p>
    <w:p w14:paraId="593B94B3" w14:textId="4EC32EA4" w:rsidR="001A5D0A" w:rsidRDefault="002E797E">
      <w:pPr>
        <w:pStyle w:val="PreformattedText"/>
        <w:spacing w:after="283"/>
        <w:rPr>
          <w:rFonts w:ascii="Times New Roman" w:hAnsi="Times New Roman"/>
          <w:sz w:val="24"/>
          <w:szCs w:val="24"/>
        </w:rPr>
      </w:pPr>
      <w:r>
        <w:rPr>
          <w:rFonts w:ascii="Times New Roman" w:hAnsi="Times New Roman"/>
          <w:sz w:val="24"/>
          <w:szCs w:val="24"/>
        </w:rPr>
        <w:tab/>
      </w:r>
      <w:proofErr w:type="spellStart"/>
      <w:proofErr w:type="gramStart"/>
      <w:r>
        <w:rPr>
          <w:rFonts w:ascii="Times New Roman" w:hAnsi="Times New Roman"/>
          <w:i/>
          <w:iCs/>
          <w:sz w:val="24"/>
          <w:szCs w:val="24"/>
        </w:rPr>
        <w:t>hovered</w:t>
      </w:r>
      <w:proofErr w:type="spellEnd"/>
      <w:proofErr w:type="gramEnd"/>
      <w:ins w:id="89" w:author="Thibaut Cuvelier" w:date="2018-11-23T11:15:00Z">
        <w:r w:rsidR="007C45ED">
          <w:rPr>
            <w:rFonts w:ascii="Times New Roman" w:hAnsi="Times New Roman"/>
            <w:sz w:val="24"/>
            <w:szCs w:val="24"/>
            <w:lang w:val="en-BE"/>
          </w:rPr>
          <w:t>,</w:t>
        </w:r>
      </w:ins>
      <w:del w:id="90" w:author="Thibaut Cuvelier" w:date="2018-11-23T11:15:00Z">
        <w:r w:rsidDel="007C45ED">
          <w:rPr>
            <w:rFonts w:ascii="Times New Roman" w:hAnsi="Times New Roman"/>
            <w:sz w:val="24"/>
            <w:szCs w:val="24"/>
          </w:rPr>
          <w:delText>-</w:delText>
        </w:r>
      </w:del>
      <w:r>
        <w:rPr>
          <w:rFonts w:ascii="Times New Roman" w:hAnsi="Times New Roman"/>
          <w:sz w:val="24"/>
          <w:szCs w:val="24"/>
        </w:rPr>
        <w:t xml:space="preserve"> qui </w:t>
      </w:r>
      <w:del w:id="91" w:author="Thibaut Cuvelier" w:date="2018-11-23T11:15:00Z">
        <w:r w:rsidDel="007C45ED">
          <w:rPr>
            <w:rFonts w:ascii="Times New Roman" w:hAnsi="Times New Roman"/>
            <w:sz w:val="24"/>
            <w:szCs w:val="24"/>
          </w:rPr>
          <w:delText>va mettre</w:delText>
        </w:r>
      </w:del>
      <w:ins w:id="92" w:author="Thibaut Cuvelier" w:date="2018-11-23T11:15:00Z">
        <w:r w:rsidR="007C45ED">
          <w:rPr>
            <w:rFonts w:ascii="Times New Roman" w:hAnsi="Times New Roman"/>
            <w:sz w:val="24"/>
            <w:szCs w:val="24"/>
            <w:lang w:val="en-BE"/>
          </w:rPr>
          <w:t>met</w:t>
        </w:r>
      </w:ins>
      <w:r>
        <w:rPr>
          <w:rFonts w:ascii="Times New Roman" w:hAnsi="Times New Roman"/>
          <w:sz w:val="24"/>
          <w:szCs w:val="24"/>
        </w:rPr>
        <w:t xml:space="preserve"> à jour la propriété </w:t>
      </w:r>
      <w:r>
        <w:rPr>
          <w:rFonts w:ascii="Times New Roman" w:hAnsi="Times New Roman"/>
          <w:i/>
          <w:iCs/>
          <w:sz w:val="24"/>
          <w:szCs w:val="24"/>
        </w:rPr>
        <w:t xml:space="preserve">x </w:t>
      </w:r>
      <w:r>
        <w:rPr>
          <w:rFonts w:ascii="Times New Roman" w:hAnsi="Times New Roman"/>
          <w:sz w:val="24"/>
          <w:szCs w:val="24"/>
        </w:rPr>
        <w:t>du marqueur quand l'utilisateur l</w:t>
      </w:r>
      <w:ins w:id="93" w:author="Thibaut Cuvelier" w:date="2018-11-23T11:15:00Z">
        <w:r w:rsidR="007C45ED">
          <w:rPr>
            <w:rFonts w:ascii="Times New Roman" w:hAnsi="Times New Roman"/>
            <w:sz w:val="24"/>
            <w:szCs w:val="24"/>
            <w:lang w:val="en-BE"/>
          </w:rPr>
          <w:t>a</w:t>
        </w:r>
      </w:ins>
      <w:del w:id="94" w:author="Thibaut Cuvelier" w:date="2018-11-23T11:15:00Z">
        <w:r w:rsidDel="007C45ED">
          <w:rPr>
            <w:rFonts w:ascii="Times New Roman" w:hAnsi="Times New Roman"/>
            <w:sz w:val="24"/>
            <w:szCs w:val="24"/>
          </w:rPr>
          <w:delText>e</w:delText>
        </w:r>
      </w:del>
      <w:r>
        <w:rPr>
          <w:rFonts w:ascii="Times New Roman" w:hAnsi="Times New Roman"/>
          <w:sz w:val="24"/>
          <w:szCs w:val="24"/>
        </w:rPr>
        <w:t xml:space="preserve"> survole en utilisant la souris</w:t>
      </w:r>
      <w:ins w:id="95" w:author="Thibaut Cuvelier" w:date="2018-11-23T11:15:00Z">
        <w:r w:rsidR="007C45ED">
          <w:rPr>
            <w:rFonts w:ascii="Times New Roman" w:hAnsi="Times New Roman"/>
            <w:b/>
            <w:sz w:val="24"/>
            <w:szCs w:val="24"/>
            <w:lang w:val="en-BE"/>
          </w:rPr>
          <w:t xml:space="preserve"> </w:t>
        </w:r>
        <w:r w:rsidR="007C45ED">
          <w:rPr>
            <w:rFonts w:ascii="Times New Roman" w:hAnsi="Times New Roman"/>
            <w:sz w:val="24"/>
            <w:szCs w:val="24"/>
            <w:lang w:val="en-BE"/>
          </w:rPr>
          <w:t>;</w:t>
        </w:r>
      </w:ins>
      <w:del w:id="96" w:author="Thibaut Cuvelier" w:date="2018-11-23T11:15:00Z">
        <w:r w:rsidDel="007C45ED">
          <w:rPr>
            <w:rFonts w:ascii="Times New Roman" w:hAnsi="Times New Roman"/>
            <w:sz w:val="24"/>
            <w:szCs w:val="24"/>
          </w:rPr>
          <w:delText>.</w:delText>
        </w:r>
      </w:del>
    </w:p>
    <w:p w14:paraId="5DC47729" w14:textId="54A05AB2" w:rsidR="001A5D0A" w:rsidRDefault="002E797E">
      <w:pPr>
        <w:pStyle w:val="PreformattedText"/>
        <w:spacing w:after="283"/>
        <w:rPr>
          <w:rFonts w:ascii="Times New Roman" w:hAnsi="Times New Roman"/>
          <w:sz w:val="24"/>
          <w:szCs w:val="24"/>
        </w:rPr>
      </w:pPr>
      <w:r>
        <w:rPr>
          <w:rFonts w:ascii="Times New Roman" w:hAnsi="Times New Roman"/>
          <w:sz w:val="24"/>
          <w:szCs w:val="24"/>
        </w:rPr>
        <w:tab/>
      </w:r>
      <w:del w:id="97" w:author="Thibaut Cuvelier" w:date="2018-11-23T11:15:00Z">
        <w:r w:rsidDel="007C45ED">
          <w:rPr>
            <w:rFonts w:ascii="Times New Roman" w:hAnsi="Times New Roman"/>
            <w:sz w:val="24"/>
            <w:szCs w:val="24"/>
          </w:rPr>
          <w:delText>S</w:delText>
        </w:r>
        <w:r w:rsidDel="007C45ED">
          <w:rPr>
            <w:rFonts w:ascii="Times New Roman" w:hAnsi="Times New Roman"/>
            <w:i/>
            <w:iCs/>
            <w:sz w:val="24"/>
            <w:szCs w:val="24"/>
          </w:rPr>
          <w:delText>elected</w:delText>
        </w:r>
      </w:del>
      <w:ins w:id="98" w:author="Thibaut Cuvelier" w:date="2018-11-23T11:15:00Z">
        <w:r w:rsidR="007C45ED">
          <w:rPr>
            <w:rFonts w:ascii="Times New Roman" w:hAnsi="Times New Roman"/>
            <w:sz w:val="24"/>
            <w:szCs w:val="24"/>
            <w:lang w:val="en-BE"/>
          </w:rPr>
          <w:t>s</w:t>
        </w:r>
        <w:proofErr w:type="spellStart"/>
        <w:r w:rsidR="007C45ED">
          <w:rPr>
            <w:rFonts w:ascii="Times New Roman" w:hAnsi="Times New Roman"/>
            <w:i/>
            <w:iCs/>
            <w:sz w:val="24"/>
            <w:szCs w:val="24"/>
          </w:rPr>
          <w:t>elected</w:t>
        </w:r>
      </w:ins>
      <w:proofErr w:type="spellEnd"/>
      <w:del w:id="99" w:author="Thibaut Cuvelier" w:date="2018-11-23T11:15:00Z">
        <w:r w:rsidDel="007C45ED">
          <w:rPr>
            <w:rFonts w:ascii="Times New Roman" w:hAnsi="Times New Roman"/>
            <w:sz w:val="24"/>
            <w:szCs w:val="24"/>
          </w:rPr>
          <w:delText>-</w:delText>
        </w:r>
      </w:del>
      <w:ins w:id="100" w:author="Thibaut Cuvelier" w:date="2018-11-23T11:15:00Z">
        <w:r w:rsidR="007C45ED">
          <w:rPr>
            <w:rFonts w:ascii="Times New Roman" w:hAnsi="Times New Roman"/>
            <w:sz w:val="24"/>
            <w:szCs w:val="24"/>
            <w:lang w:val="en-BE"/>
          </w:rPr>
          <w:t>,</w:t>
        </w:r>
      </w:ins>
      <w:r>
        <w:rPr>
          <w:rFonts w:ascii="Times New Roman" w:hAnsi="Times New Roman"/>
          <w:sz w:val="24"/>
          <w:szCs w:val="24"/>
        </w:rPr>
        <w:t xml:space="preserve"> qui </w:t>
      </w:r>
      <w:del w:id="101" w:author="Thibaut Cuvelier" w:date="2018-11-23T11:15:00Z">
        <w:r w:rsidDel="007C45ED">
          <w:rPr>
            <w:rFonts w:ascii="Times New Roman" w:hAnsi="Times New Roman"/>
            <w:sz w:val="24"/>
            <w:szCs w:val="24"/>
          </w:rPr>
          <w:delText>va mettre</w:delText>
        </w:r>
      </w:del>
      <w:ins w:id="102" w:author="Thibaut Cuvelier" w:date="2018-11-23T11:15:00Z">
        <w:r w:rsidR="007C45ED">
          <w:rPr>
            <w:rFonts w:ascii="Times New Roman" w:hAnsi="Times New Roman"/>
            <w:sz w:val="24"/>
            <w:szCs w:val="24"/>
            <w:lang w:val="en-BE"/>
          </w:rPr>
          <w:t>met</w:t>
        </w:r>
      </w:ins>
      <w:r>
        <w:rPr>
          <w:rFonts w:ascii="Times New Roman" w:hAnsi="Times New Roman"/>
          <w:sz w:val="24"/>
          <w:szCs w:val="24"/>
        </w:rPr>
        <w:t xml:space="preserve"> à jour la propriété </w:t>
      </w:r>
      <w:r>
        <w:rPr>
          <w:rFonts w:ascii="Times New Roman" w:hAnsi="Times New Roman"/>
          <w:i/>
          <w:iCs/>
          <w:sz w:val="24"/>
          <w:szCs w:val="24"/>
        </w:rPr>
        <w:t>x</w:t>
      </w:r>
      <w:r>
        <w:rPr>
          <w:rFonts w:ascii="Times New Roman" w:hAnsi="Times New Roman"/>
          <w:sz w:val="24"/>
          <w:szCs w:val="24"/>
        </w:rPr>
        <w:t xml:space="preserve"> </w:t>
      </w:r>
      <w:del w:id="103" w:author="Thibaut Cuvelier" w:date="2018-11-23T11:15:00Z">
        <w:r w:rsidDel="007C45ED">
          <w:rPr>
            <w:rFonts w:ascii="Times New Roman" w:hAnsi="Times New Roman"/>
            <w:sz w:val="24"/>
            <w:szCs w:val="24"/>
          </w:rPr>
          <w:delText>du marqueur</w:delText>
        </w:r>
      </w:del>
      <w:ins w:id="104" w:author="Thibaut Cuvelier" w:date="2018-11-23T11:15:00Z">
        <w:r w:rsidR="007C45ED">
          <w:rPr>
            <w:rFonts w:ascii="Times New Roman" w:hAnsi="Times New Roman"/>
            <w:sz w:val="24"/>
            <w:szCs w:val="24"/>
            <w:lang w:val="en-BE"/>
          </w:rPr>
          <w:t>de la marque</w:t>
        </w:r>
      </w:ins>
      <w:r>
        <w:rPr>
          <w:rFonts w:ascii="Times New Roman" w:hAnsi="Times New Roman"/>
          <w:sz w:val="24"/>
          <w:szCs w:val="24"/>
        </w:rPr>
        <w:t xml:space="preserve"> quand </w:t>
      </w:r>
      <w:del w:id="105" w:author="Thibaut Cuvelier" w:date="2018-11-23T11:15:00Z">
        <w:r w:rsidDel="007C45ED">
          <w:rPr>
            <w:rFonts w:ascii="Times New Roman" w:hAnsi="Times New Roman"/>
            <w:sz w:val="24"/>
            <w:szCs w:val="24"/>
          </w:rPr>
          <w:delText xml:space="preserve">le marqueur </w:delText>
        </w:r>
      </w:del>
      <w:proofErr w:type="spellStart"/>
      <w:ins w:id="106" w:author="Thibaut Cuvelier" w:date="2018-11-23T11:15:00Z">
        <w:r w:rsidR="007C45ED">
          <w:rPr>
            <w:rFonts w:ascii="Times New Roman" w:hAnsi="Times New Roman"/>
            <w:sz w:val="24"/>
            <w:szCs w:val="24"/>
            <w:lang w:val="en-BE"/>
          </w:rPr>
          <w:t>elle</w:t>
        </w:r>
        <w:proofErr w:type="spellEnd"/>
        <w:r w:rsidR="007C45ED">
          <w:rPr>
            <w:rFonts w:ascii="Times New Roman" w:hAnsi="Times New Roman"/>
            <w:sz w:val="24"/>
            <w:szCs w:val="24"/>
            <w:lang w:val="en-BE"/>
          </w:rPr>
          <w:t xml:space="preserve"> </w:t>
        </w:r>
      </w:ins>
      <w:r>
        <w:rPr>
          <w:rFonts w:ascii="Times New Roman" w:hAnsi="Times New Roman"/>
          <w:sz w:val="24"/>
          <w:szCs w:val="24"/>
        </w:rPr>
        <w:t xml:space="preserve">devient </w:t>
      </w:r>
      <w:proofErr w:type="spellStart"/>
      <w:r>
        <w:rPr>
          <w:rFonts w:ascii="Times New Roman" w:hAnsi="Times New Roman"/>
          <w:sz w:val="24"/>
          <w:szCs w:val="24"/>
        </w:rPr>
        <w:t>acti</w:t>
      </w:r>
      <w:proofErr w:type="spellEnd"/>
      <w:del w:id="107" w:author="Thibaut Cuvelier" w:date="2018-11-23T11:15:00Z">
        <w:r w:rsidDel="007C45ED">
          <w:rPr>
            <w:rFonts w:ascii="Times New Roman" w:hAnsi="Times New Roman"/>
            <w:sz w:val="24"/>
            <w:szCs w:val="24"/>
          </w:rPr>
          <w:delText>f</w:delText>
        </w:r>
      </w:del>
      <w:proofErr w:type="spellStart"/>
      <w:ins w:id="108" w:author="Thibaut Cuvelier" w:date="2018-11-23T11:15:00Z">
        <w:r w:rsidR="007C45ED">
          <w:rPr>
            <w:rFonts w:ascii="Times New Roman" w:hAnsi="Times New Roman"/>
            <w:sz w:val="24"/>
            <w:szCs w:val="24"/>
            <w:lang w:val="en-BE"/>
          </w:rPr>
          <w:t>ve</w:t>
        </w:r>
      </w:ins>
      <w:proofErr w:type="spellEnd"/>
      <w:r>
        <w:rPr>
          <w:rFonts w:ascii="Times New Roman" w:hAnsi="Times New Roman"/>
          <w:sz w:val="24"/>
          <w:szCs w:val="24"/>
        </w:rPr>
        <w:t xml:space="preserve">, </w:t>
      </w:r>
      <w:del w:id="109" w:author="Thibaut Cuvelier" w:date="2018-11-23T11:15:00Z">
        <w:r w:rsidDel="007C45ED">
          <w:rPr>
            <w:rFonts w:ascii="Times New Roman" w:hAnsi="Times New Roman"/>
            <w:sz w:val="24"/>
            <w:szCs w:val="24"/>
          </w:rPr>
          <w:delText>ce qui signifie,</w:delText>
        </w:r>
      </w:del>
      <w:proofErr w:type="spellStart"/>
      <w:ins w:id="110" w:author="Thibaut Cuvelier" w:date="2018-11-23T11:15:00Z">
        <w:r w:rsidR="007C45ED">
          <w:rPr>
            <w:rFonts w:ascii="Times New Roman" w:hAnsi="Times New Roman"/>
            <w:sz w:val="24"/>
            <w:szCs w:val="24"/>
            <w:lang w:val="en-BE"/>
          </w:rPr>
          <w:t>c’est</w:t>
        </w:r>
        <w:proofErr w:type="spellEnd"/>
        <w:r w:rsidR="007C45ED">
          <w:rPr>
            <w:rFonts w:ascii="Times New Roman" w:hAnsi="Times New Roman"/>
            <w:sz w:val="24"/>
            <w:szCs w:val="24"/>
            <w:lang w:val="en-BE"/>
          </w:rPr>
          <w:t>-à-dire</w:t>
        </w:r>
      </w:ins>
      <w:r>
        <w:rPr>
          <w:rFonts w:ascii="Times New Roman" w:hAnsi="Times New Roman"/>
          <w:sz w:val="24"/>
          <w:szCs w:val="24"/>
        </w:rPr>
        <w:t xml:space="preserve"> </w:t>
      </w:r>
      <w:del w:id="111" w:author="Thibaut Cuvelier" w:date="2018-11-23T11:15:00Z">
        <w:r w:rsidDel="007C45ED">
          <w:rPr>
            <w:rFonts w:ascii="Times New Roman" w:hAnsi="Times New Roman"/>
            <w:sz w:val="24"/>
            <w:szCs w:val="24"/>
          </w:rPr>
          <w:delText xml:space="preserve">quand il est cliqué </w:delText>
        </w:r>
      </w:del>
      <w:proofErr w:type="spellStart"/>
      <w:ins w:id="112" w:author="Thibaut Cuvelier" w:date="2018-11-23T11:15:00Z">
        <w:r w:rsidR="007C45ED">
          <w:rPr>
            <w:rFonts w:ascii="Times New Roman" w:hAnsi="Times New Roman"/>
            <w:sz w:val="24"/>
            <w:szCs w:val="24"/>
            <w:lang w:val="en-BE"/>
          </w:rPr>
          <w:t>lors</w:t>
        </w:r>
        <w:proofErr w:type="spellEnd"/>
        <w:r w:rsidR="007C45ED">
          <w:rPr>
            <w:rFonts w:ascii="Times New Roman" w:hAnsi="Times New Roman"/>
            <w:sz w:val="24"/>
            <w:szCs w:val="24"/>
            <w:lang w:val="en-BE"/>
          </w:rPr>
          <w:t xml:space="preserve"> d’un </w:t>
        </w:r>
        <w:proofErr w:type="spellStart"/>
        <w:r w:rsidR="007C45ED">
          <w:rPr>
            <w:rFonts w:ascii="Times New Roman" w:hAnsi="Times New Roman"/>
            <w:sz w:val="24"/>
            <w:szCs w:val="24"/>
            <w:lang w:val="en-BE"/>
          </w:rPr>
          <w:t>clic</w:t>
        </w:r>
        <w:proofErr w:type="spellEnd"/>
        <w:r w:rsidR="007C45ED">
          <w:rPr>
            <w:rFonts w:ascii="Times New Roman" w:hAnsi="Times New Roman"/>
            <w:sz w:val="24"/>
            <w:szCs w:val="24"/>
            <w:lang w:val="en-BE"/>
          </w:rPr>
          <w:t xml:space="preserve"> </w:t>
        </w:r>
      </w:ins>
      <w:r>
        <w:rPr>
          <w:rFonts w:ascii="Times New Roman" w:hAnsi="Times New Roman"/>
          <w:sz w:val="24"/>
          <w:szCs w:val="24"/>
        </w:rPr>
        <w:t>par l'utilisateur.</w:t>
      </w:r>
    </w:p>
    <w:p w14:paraId="551C3B75" w14:textId="77777777" w:rsidR="001A5D0A" w:rsidRPr="00C67828" w:rsidRDefault="002E797E">
      <w:pPr>
        <w:pStyle w:val="PreformattedText"/>
        <w:spacing w:after="283"/>
        <w:rPr>
          <w:rFonts w:ascii="Times New Roman" w:hAnsi="Times New Roman"/>
          <w:sz w:val="24"/>
          <w:lang w:val="en-US"/>
        </w:rPr>
      </w:pPr>
      <w:r>
        <w:rPr>
          <w:rFonts w:ascii="Times New Roman" w:hAnsi="Times New Roman"/>
          <w:sz w:val="24"/>
          <w:szCs w:val="24"/>
        </w:rPr>
        <w:t xml:space="preserve"> </w:t>
      </w:r>
      <w:r w:rsidRPr="00C67828">
        <w:rPr>
          <w:rFonts w:ascii="monospace" w:hAnsi="monospace"/>
          <w:sz w:val="24"/>
          <w:lang w:val="en-US"/>
        </w:rPr>
        <w:t xml:space="preserve">// </w:t>
      </w:r>
      <w:proofErr w:type="spellStart"/>
      <w:r w:rsidRPr="00C67828">
        <w:rPr>
          <w:rFonts w:ascii="monospace" w:hAnsi="monospace"/>
          <w:sz w:val="24"/>
          <w:lang w:val="en-US"/>
        </w:rPr>
        <w:t>Marker.qml</w:t>
      </w:r>
      <w:proofErr w:type="spellEnd"/>
    </w:p>
    <w:p w14:paraId="3721CFFF"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273530F8" w14:textId="77777777" w:rsidR="001A5D0A" w:rsidRPr="00C67828" w:rsidRDefault="002E797E">
      <w:pPr>
        <w:pStyle w:val="Standard"/>
        <w:rPr>
          <w:rFonts w:ascii="monospace" w:hAnsi="monospace" w:hint="eastAsia"/>
          <w:lang w:val="en-US"/>
        </w:rPr>
      </w:pPr>
      <w:r w:rsidRPr="00C67828">
        <w:rPr>
          <w:rFonts w:ascii="monospace" w:hAnsi="monospace"/>
          <w:lang w:val="en-US"/>
        </w:rPr>
        <w:t>// this property indicates whether this marker item</w:t>
      </w:r>
    </w:p>
    <w:p w14:paraId="3EA470F0" w14:textId="77777777" w:rsidR="001A5D0A" w:rsidRPr="00C67828" w:rsidRDefault="002E797E">
      <w:pPr>
        <w:pStyle w:val="Standard"/>
        <w:rPr>
          <w:rFonts w:ascii="monospace" w:hAnsi="monospace" w:hint="eastAsia"/>
          <w:lang w:val="en-US"/>
        </w:rPr>
      </w:pPr>
      <w:r w:rsidRPr="00C67828">
        <w:rPr>
          <w:rFonts w:ascii="monospace" w:hAnsi="monospace"/>
          <w:lang w:val="en-US"/>
        </w:rPr>
        <w:t>// is the current active one. Initially it is set to false</w:t>
      </w:r>
    </w:p>
    <w:p w14:paraId="458D6EAB" w14:textId="77777777" w:rsidR="001A5D0A" w:rsidRPr="00C67828" w:rsidRDefault="002E797E">
      <w:pPr>
        <w:pStyle w:val="Standard"/>
        <w:rPr>
          <w:rFonts w:ascii="monospace" w:hAnsi="monospace" w:hint="eastAsia"/>
          <w:lang w:val="en-US"/>
        </w:rPr>
      </w:pPr>
      <w:r w:rsidRPr="00C67828">
        <w:rPr>
          <w:rFonts w:ascii="monospace" w:hAnsi="monospace"/>
          <w:lang w:val="en-US"/>
        </w:rPr>
        <w:t>property bool active:</w:t>
      </w:r>
    </w:p>
    <w:p w14:paraId="5DDB7AE6" w14:textId="77777777" w:rsidR="001A5D0A" w:rsidRPr="00C67828" w:rsidRDefault="002E797E">
      <w:pPr>
        <w:pStyle w:val="Standard"/>
        <w:rPr>
          <w:rFonts w:ascii="monospace" w:hAnsi="monospace" w:hint="eastAsia"/>
          <w:lang w:val="en-US"/>
        </w:rPr>
      </w:pPr>
      <w:r w:rsidRPr="00C67828">
        <w:rPr>
          <w:rFonts w:ascii="monospace" w:hAnsi="monospace"/>
          <w:lang w:val="en-US"/>
        </w:rPr>
        <w:t>false</w:t>
      </w:r>
    </w:p>
    <w:p w14:paraId="4806AF28" w14:textId="77777777" w:rsidR="001A5D0A" w:rsidRPr="00C67828" w:rsidRDefault="002E797E">
      <w:pPr>
        <w:pStyle w:val="Standard"/>
        <w:rPr>
          <w:rFonts w:ascii="monospace" w:hAnsi="monospace" w:hint="eastAsia"/>
          <w:lang w:val="en-US"/>
        </w:rPr>
      </w:pPr>
      <w:r w:rsidRPr="00C67828">
        <w:rPr>
          <w:rFonts w:ascii="monospace" w:hAnsi="monospace"/>
          <w:lang w:val="en-US"/>
        </w:rPr>
        <w:t>// creating the two states representing the respective</w:t>
      </w:r>
    </w:p>
    <w:p w14:paraId="437A770F" w14:textId="77777777" w:rsidR="001A5D0A" w:rsidRPr="00C67828" w:rsidRDefault="002E797E">
      <w:pPr>
        <w:pStyle w:val="Standard"/>
        <w:rPr>
          <w:rFonts w:ascii="monospace" w:hAnsi="monospace" w:hint="eastAsia"/>
          <w:lang w:val="en-US"/>
        </w:rPr>
      </w:pPr>
      <w:r w:rsidRPr="00C67828">
        <w:rPr>
          <w:rFonts w:ascii="monospace" w:hAnsi="monospace"/>
          <w:lang w:val="en-US"/>
        </w:rPr>
        <w:t>// set of property changes</w:t>
      </w:r>
    </w:p>
    <w:p w14:paraId="4C365902" w14:textId="77777777" w:rsidR="001A5D0A" w:rsidRPr="00C67828" w:rsidRDefault="002E797E">
      <w:pPr>
        <w:pStyle w:val="Standard"/>
        <w:rPr>
          <w:rFonts w:ascii="monospace" w:hAnsi="monospace" w:hint="eastAsia"/>
          <w:lang w:val="en-US"/>
        </w:rPr>
      </w:pPr>
      <w:r w:rsidRPr="00C67828">
        <w:rPr>
          <w:rFonts w:ascii="monospace" w:hAnsi="monospace"/>
          <w:lang w:val="en-US"/>
        </w:rPr>
        <w:t>states: [</w:t>
      </w:r>
    </w:p>
    <w:p w14:paraId="5C018468" w14:textId="77777777" w:rsidR="001A5D0A" w:rsidRPr="00C67828" w:rsidRDefault="002E797E">
      <w:pPr>
        <w:pStyle w:val="Standard"/>
        <w:rPr>
          <w:rFonts w:ascii="monospace" w:hAnsi="monospace" w:hint="eastAsia"/>
          <w:lang w:val="en-US"/>
        </w:rPr>
      </w:pPr>
      <w:r w:rsidRPr="00C67828">
        <w:rPr>
          <w:rFonts w:ascii="monospace" w:hAnsi="monospace"/>
          <w:lang w:val="en-US"/>
        </w:rPr>
        <w:t>// the hovered state is set when the user has</w:t>
      </w:r>
    </w:p>
    <w:p w14:paraId="41416C16" w14:textId="77777777" w:rsidR="001A5D0A" w:rsidRPr="00C67828" w:rsidRDefault="002E797E">
      <w:pPr>
        <w:pStyle w:val="Standard"/>
        <w:rPr>
          <w:rFonts w:ascii="monospace" w:hAnsi="monospace" w:hint="eastAsia"/>
          <w:lang w:val="en-US"/>
        </w:rPr>
      </w:pPr>
      <w:r w:rsidRPr="00C67828">
        <w:rPr>
          <w:rFonts w:ascii="monospace" w:hAnsi="monospace"/>
          <w:lang w:val="en-US"/>
        </w:rPr>
        <w:t>// the mouse hovering the marker item.</w:t>
      </w:r>
    </w:p>
    <w:p w14:paraId="05DC6DD3" w14:textId="77777777" w:rsidR="001A5D0A" w:rsidRPr="00C67828" w:rsidRDefault="002E797E">
      <w:pPr>
        <w:pStyle w:val="Standard"/>
        <w:rPr>
          <w:rFonts w:ascii="monospace" w:hAnsi="monospace" w:hint="eastAsia"/>
          <w:lang w:val="en-US"/>
        </w:rPr>
      </w:pPr>
      <w:r w:rsidRPr="00C67828">
        <w:rPr>
          <w:rFonts w:ascii="monospace" w:hAnsi="monospace"/>
          <w:lang w:val="en-US"/>
        </w:rPr>
        <w:t>State {</w:t>
      </w:r>
    </w:p>
    <w:p w14:paraId="746DE55B" w14:textId="77777777" w:rsidR="001A5D0A" w:rsidRPr="00C67828" w:rsidRDefault="002E797E">
      <w:pPr>
        <w:pStyle w:val="Standard"/>
        <w:rPr>
          <w:rFonts w:ascii="monospace" w:hAnsi="monospace" w:hint="eastAsia"/>
          <w:lang w:val="en-US"/>
        </w:rPr>
      </w:pPr>
      <w:r w:rsidRPr="00C67828">
        <w:rPr>
          <w:rFonts w:ascii="monospace" w:hAnsi="monospace"/>
          <w:lang w:val="en-US"/>
        </w:rPr>
        <w:t>name: "hovered"</w:t>
      </w:r>
    </w:p>
    <w:p w14:paraId="3704CC9E" w14:textId="77777777" w:rsidR="001A5D0A" w:rsidRPr="00C67828" w:rsidRDefault="002E797E">
      <w:pPr>
        <w:pStyle w:val="Standard"/>
        <w:rPr>
          <w:rFonts w:ascii="monospace" w:hAnsi="monospace" w:hint="eastAsia"/>
          <w:lang w:val="en-US"/>
        </w:rPr>
      </w:pPr>
      <w:r w:rsidRPr="00C67828">
        <w:rPr>
          <w:rFonts w:ascii="monospace" w:hAnsi="monospace"/>
          <w:lang w:val="en-US"/>
        </w:rPr>
        <w:t>// this condition makes this state active</w:t>
      </w:r>
    </w:p>
    <w:p w14:paraId="4E2AAD47"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when: </w:t>
      </w:r>
      <w:proofErr w:type="spellStart"/>
      <w:r w:rsidRPr="00C67828">
        <w:rPr>
          <w:rFonts w:ascii="monospace" w:hAnsi="monospace"/>
          <w:lang w:val="en-US"/>
        </w:rPr>
        <w:t>mouseArea.containsMouse</w:t>
      </w:r>
      <w:proofErr w:type="spellEnd"/>
      <w:r w:rsidRPr="00C67828">
        <w:rPr>
          <w:rFonts w:ascii="monospace" w:hAnsi="monospace"/>
          <w:lang w:val="en-US"/>
        </w:rPr>
        <w:t xml:space="preserve"> &amp;</w:t>
      </w:r>
      <w:proofErr w:type="gramStart"/>
      <w:r w:rsidRPr="00C67828">
        <w:rPr>
          <w:rFonts w:ascii="monospace" w:hAnsi="monospace"/>
          <w:lang w:val="en-US"/>
        </w:rPr>
        <w:t>&amp; !</w:t>
      </w:r>
      <w:proofErr w:type="spellStart"/>
      <w:r w:rsidRPr="00C67828">
        <w:rPr>
          <w:rFonts w:ascii="monospace" w:hAnsi="monospace"/>
          <w:lang w:val="en-US"/>
        </w:rPr>
        <w:t>root</w:t>
      </w:r>
      <w:proofErr w:type="gramEnd"/>
      <w:r w:rsidRPr="00C67828">
        <w:rPr>
          <w:rFonts w:ascii="monospace" w:hAnsi="monospace"/>
          <w:lang w:val="en-US"/>
        </w:rPr>
        <w:t>.active</w:t>
      </w:r>
      <w:proofErr w:type="spellEnd"/>
    </w:p>
    <w:p w14:paraId="56465B80"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PropertyChanges</w:t>
      </w:r>
      <w:proofErr w:type="spellEnd"/>
      <w:r w:rsidRPr="00C67828">
        <w:rPr>
          <w:rFonts w:ascii="monospace" w:hAnsi="monospace"/>
          <w:lang w:val="en-US"/>
        </w:rPr>
        <w:t xml:space="preserve"> </w:t>
      </w:r>
      <w:proofErr w:type="gramStart"/>
      <w:r w:rsidRPr="00C67828">
        <w:rPr>
          <w:rFonts w:ascii="monospace" w:hAnsi="monospace"/>
          <w:lang w:val="en-US"/>
        </w:rPr>
        <w:t>{ target</w:t>
      </w:r>
      <w:proofErr w:type="gramEnd"/>
      <w:r w:rsidRPr="00C67828">
        <w:rPr>
          <w:rFonts w:ascii="monospace" w:hAnsi="monospace"/>
          <w:lang w:val="en-US"/>
        </w:rPr>
        <w:t>: root; x: 5 }</w:t>
      </w:r>
    </w:p>
    <w:p w14:paraId="64312E1E"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4DC30EF6" w14:textId="77777777" w:rsidR="001A5D0A" w:rsidRPr="00C67828" w:rsidRDefault="002E797E">
      <w:pPr>
        <w:pStyle w:val="Standard"/>
        <w:rPr>
          <w:rFonts w:ascii="monospace" w:hAnsi="monospace" w:hint="eastAsia"/>
          <w:lang w:val="en-US"/>
        </w:rPr>
      </w:pPr>
      <w:r w:rsidRPr="00C67828">
        <w:rPr>
          <w:rFonts w:ascii="monospace" w:hAnsi="monospace"/>
          <w:lang w:val="en-US"/>
        </w:rPr>
        <w:t>State {</w:t>
      </w:r>
    </w:p>
    <w:p w14:paraId="4F21D9F2" w14:textId="77777777" w:rsidR="001A5D0A" w:rsidRPr="00C67828" w:rsidRDefault="002E797E">
      <w:pPr>
        <w:pStyle w:val="Standard"/>
        <w:rPr>
          <w:rFonts w:ascii="monospace" w:hAnsi="monospace" w:hint="eastAsia"/>
          <w:lang w:val="en-US"/>
        </w:rPr>
      </w:pPr>
      <w:r w:rsidRPr="00C67828">
        <w:rPr>
          <w:rFonts w:ascii="monospace" w:hAnsi="monospace"/>
          <w:lang w:val="en-US"/>
        </w:rPr>
        <w:t>name: "selected"</w:t>
      </w:r>
    </w:p>
    <w:p w14:paraId="60B2E5F0"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when: </w:t>
      </w:r>
      <w:proofErr w:type="spellStart"/>
      <w:proofErr w:type="gramStart"/>
      <w:r w:rsidRPr="00C67828">
        <w:rPr>
          <w:rFonts w:ascii="monospace" w:hAnsi="monospace"/>
          <w:lang w:val="en-US"/>
        </w:rPr>
        <w:t>root.active</w:t>
      </w:r>
      <w:proofErr w:type="spellEnd"/>
      <w:proofErr w:type="gramEnd"/>
    </w:p>
    <w:p w14:paraId="4A2C1DE6"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PropertyChanges</w:t>
      </w:r>
      <w:proofErr w:type="spellEnd"/>
      <w:r w:rsidRPr="00C67828">
        <w:rPr>
          <w:rFonts w:ascii="monospace" w:hAnsi="monospace"/>
          <w:lang w:val="en-US"/>
        </w:rPr>
        <w:t xml:space="preserve"> </w:t>
      </w:r>
      <w:proofErr w:type="gramStart"/>
      <w:r w:rsidRPr="00C67828">
        <w:rPr>
          <w:rFonts w:ascii="monospace" w:hAnsi="monospace"/>
          <w:lang w:val="en-US"/>
        </w:rPr>
        <w:t>{ target</w:t>
      </w:r>
      <w:proofErr w:type="gramEnd"/>
      <w:r w:rsidRPr="00C67828">
        <w:rPr>
          <w:rFonts w:ascii="monospace" w:hAnsi="monospace"/>
          <w:lang w:val="en-US"/>
        </w:rPr>
        <w:t>: root; x: 20 }</w:t>
      </w:r>
    </w:p>
    <w:p w14:paraId="1983E81C"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746C2EB2"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7548492A" w14:textId="77777777" w:rsidR="001A5D0A" w:rsidRPr="00C67828" w:rsidRDefault="002E797E">
      <w:pPr>
        <w:pStyle w:val="Standard"/>
        <w:rPr>
          <w:rFonts w:ascii="monospace" w:hAnsi="monospace" w:hint="eastAsia"/>
          <w:lang w:val="en-US"/>
        </w:rPr>
      </w:pPr>
      <w:r w:rsidRPr="00C67828">
        <w:rPr>
          <w:rFonts w:ascii="monospace" w:hAnsi="monospace"/>
          <w:lang w:val="en-US"/>
        </w:rPr>
        <w:t>// list of transitions that apply when the state changes</w:t>
      </w:r>
    </w:p>
    <w:p w14:paraId="712BBCAD" w14:textId="77777777" w:rsidR="001A5D0A" w:rsidRPr="00C67828" w:rsidRDefault="002E797E">
      <w:pPr>
        <w:pStyle w:val="Standard"/>
        <w:rPr>
          <w:rFonts w:ascii="monospace" w:hAnsi="monospace" w:hint="eastAsia"/>
          <w:lang w:val="en-US"/>
        </w:rPr>
      </w:pPr>
      <w:r w:rsidRPr="00C67828">
        <w:rPr>
          <w:rFonts w:ascii="monospace" w:hAnsi="monospace"/>
          <w:lang w:val="en-US"/>
        </w:rPr>
        <w:t>transitions: [</w:t>
      </w:r>
    </w:p>
    <w:p w14:paraId="35F232C2" w14:textId="77777777" w:rsidR="001A5D0A" w:rsidRPr="00C67828" w:rsidRDefault="002E797E">
      <w:pPr>
        <w:pStyle w:val="Standard"/>
        <w:spacing w:after="283"/>
        <w:rPr>
          <w:rFonts w:ascii="monospace" w:hAnsi="monospace" w:hint="eastAsia"/>
          <w:lang w:val="en-US"/>
        </w:rPr>
      </w:pPr>
      <w:r w:rsidRPr="00C67828">
        <w:rPr>
          <w:rFonts w:ascii="monospace" w:hAnsi="monospace"/>
          <w:lang w:val="en-US"/>
        </w:rPr>
        <w:t>Transition {</w:t>
      </w:r>
    </w:p>
    <w:p w14:paraId="27920456" w14:textId="77777777" w:rsidR="001A5D0A" w:rsidRPr="00C67828" w:rsidRDefault="002E797E">
      <w:pPr>
        <w:pStyle w:val="Standard"/>
        <w:rPr>
          <w:rFonts w:ascii="monospace" w:hAnsi="monospace" w:hint="eastAsia"/>
          <w:lang w:val="en-US"/>
        </w:rPr>
      </w:pPr>
      <w:r w:rsidRPr="00C67828">
        <w:rPr>
          <w:rFonts w:ascii="monospace" w:hAnsi="monospace"/>
          <w:lang w:val="en-US"/>
        </w:rPr>
        <w:t>to: "hovered"</w:t>
      </w:r>
    </w:p>
    <w:p w14:paraId="27BD1223"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NumberAnimation</w:t>
      </w:r>
      <w:proofErr w:type="spellEnd"/>
      <w:r w:rsidRPr="00C67828">
        <w:rPr>
          <w:rFonts w:ascii="monospace" w:hAnsi="monospace"/>
          <w:lang w:val="en-US"/>
        </w:rPr>
        <w:t xml:space="preserve"> </w:t>
      </w:r>
      <w:proofErr w:type="gramStart"/>
      <w:r w:rsidRPr="00C67828">
        <w:rPr>
          <w:rFonts w:ascii="monospace" w:hAnsi="monospace"/>
          <w:lang w:val="en-US"/>
        </w:rPr>
        <w:t>{ target</w:t>
      </w:r>
      <w:proofErr w:type="gramEnd"/>
      <w:r w:rsidRPr="00C67828">
        <w:rPr>
          <w:rFonts w:ascii="monospace" w:hAnsi="monospace"/>
          <w:lang w:val="en-US"/>
        </w:rPr>
        <w:t>: root; property: "x"; duration: 300 }</w:t>
      </w:r>
    </w:p>
    <w:p w14:paraId="1B6D99B7"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56AEC284" w14:textId="77777777" w:rsidR="001A5D0A" w:rsidRPr="00C67828" w:rsidRDefault="002E797E">
      <w:pPr>
        <w:pStyle w:val="Standard"/>
        <w:rPr>
          <w:rFonts w:ascii="monospace" w:hAnsi="monospace" w:hint="eastAsia"/>
          <w:lang w:val="en-US"/>
        </w:rPr>
      </w:pPr>
      <w:r w:rsidRPr="00C67828">
        <w:rPr>
          <w:rFonts w:ascii="monospace" w:hAnsi="monospace"/>
          <w:lang w:val="en-US"/>
        </w:rPr>
        <w:t>Transition {</w:t>
      </w:r>
    </w:p>
    <w:p w14:paraId="09693545" w14:textId="77777777" w:rsidR="001A5D0A" w:rsidRPr="00C67828" w:rsidRDefault="002E797E">
      <w:pPr>
        <w:pStyle w:val="Standard"/>
        <w:rPr>
          <w:rFonts w:ascii="monospace" w:hAnsi="monospace" w:hint="eastAsia"/>
          <w:lang w:val="en-US"/>
        </w:rPr>
      </w:pPr>
      <w:r w:rsidRPr="00C67828">
        <w:rPr>
          <w:rFonts w:ascii="monospace" w:hAnsi="monospace"/>
          <w:lang w:val="en-US"/>
        </w:rPr>
        <w:t>to: "selected"</w:t>
      </w:r>
    </w:p>
    <w:p w14:paraId="242D6073"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NumberAnimation</w:t>
      </w:r>
      <w:proofErr w:type="spellEnd"/>
      <w:r w:rsidRPr="00C67828">
        <w:rPr>
          <w:rFonts w:ascii="monospace" w:hAnsi="monospace"/>
          <w:lang w:val="en-US"/>
        </w:rPr>
        <w:t xml:space="preserve"> </w:t>
      </w:r>
      <w:proofErr w:type="gramStart"/>
      <w:r w:rsidRPr="00C67828">
        <w:rPr>
          <w:rFonts w:ascii="monospace" w:hAnsi="monospace"/>
          <w:lang w:val="en-US"/>
        </w:rPr>
        <w:t>{ target</w:t>
      </w:r>
      <w:proofErr w:type="gramEnd"/>
      <w:r w:rsidRPr="00C67828">
        <w:rPr>
          <w:rFonts w:ascii="monospace" w:hAnsi="monospace"/>
          <w:lang w:val="en-US"/>
        </w:rPr>
        <w:t>: root; property: "x"; duration: 300 }</w:t>
      </w:r>
    </w:p>
    <w:p w14:paraId="7BD9E115"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709CE381" w14:textId="77777777" w:rsidR="001A5D0A" w:rsidRPr="00C67828" w:rsidRDefault="002E797E">
      <w:pPr>
        <w:pStyle w:val="Standard"/>
        <w:rPr>
          <w:rFonts w:ascii="monospace" w:hAnsi="monospace" w:hint="eastAsia"/>
          <w:lang w:val="en-US"/>
        </w:rPr>
      </w:pPr>
      <w:r w:rsidRPr="00C67828">
        <w:rPr>
          <w:rFonts w:ascii="monospace" w:hAnsi="monospace"/>
          <w:lang w:val="en-US"/>
        </w:rPr>
        <w:t>Transition {</w:t>
      </w:r>
    </w:p>
    <w:p w14:paraId="4DD0B5E3" w14:textId="77777777" w:rsidR="001A5D0A" w:rsidRPr="00C67828" w:rsidRDefault="002E797E">
      <w:pPr>
        <w:pStyle w:val="Standard"/>
        <w:rPr>
          <w:rFonts w:ascii="monospace" w:hAnsi="monospace" w:hint="eastAsia"/>
          <w:lang w:val="en-US"/>
        </w:rPr>
      </w:pPr>
      <w:r w:rsidRPr="00C67828">
        <w:rPr>
          <w:rFonts w:ascii="monospace" w:hAnsi="monospace"/>
          <w:lang w:val="en-US"/>
        </w:rPr>
        <w:t>to: ""</w:t>
      </w:r>
    </w:p>
    <w:p w14:paraId="5ADEA034"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NumberAnimation</w:t>
      </w:r>
      <w:proofErr w:type="spellEnd"/>
      <w:r w:rsidRPr="00C67828">
        <w:rPr>
          <w:rFonts w:ascii="monospace" w:hAnsi="monospace"/>
          <w:lang w:val="en-US"/>
        </w:rPr>
        <w:t xml:space="preserve"> </w:t>
      </w:r>
      <w:proofErr w:type="gramStart"/>
      <w:r w:rsidRPr="00C67828">
        <w:rPr>
          <w:rFonts w:ascii="monospace" w:hAnsi="monospace"/>
          <w:lang w:val="en-US"/>
        </w:rPr>
        <w:t>{ target</w:t>
      </w:r>
      <w:proofErr w:type="gramEnd"/>
      <w:r w:rsidRPr="00C67828">
        <w:rPr>
          <w:rFonts w:ascii="monospace" w:hAnsi="monospace"/>
          <w:lang w:val="en-US"/>
        </w:rPr>
        <w:t>: root; property: "x"; duration: 300 }</w:t>
      </w:r>
    </w:p>
    <w:p w14:paraId="29B4C375" w14:textId="77777777" w:rsidR="001A5D0A" w:rsidRDefault="002E797E">
      <w:pPr>
        <w:pStyle w:val="Standard"/>
        <w:rPr>
          <w:rFonts w:ascii="monospace" w:hAnsi="monospace" w:hint="eastAsia"/>
        </w:rPr>
      </w:pPr>
      <w:r>
        <w:rPr>
          <w:rFonts w:ascii="monospace" w:hAnsi="monospace"/>
        </w:rPr>
        <w:t>}</w:t>
      </w:r>
    </w:p>
    <w:p w14:paraId="16BB2DCF" w14:textId="77777777" w:rsidR="001A5D0A" w:rsidRDefault="002E797E">
      <w:pPr>
        <w:pStyle w:val="Standard"/>
        <w:rPr>
          <w:rFonts w:ascii="monospace" w:hAnsi="monospace" w:hint="eastAsia"/>
        </w:rPr>
      </w:pPr>
      <w:r>
        <w:rPr>
          <w:rFonts w:ascii="monospace" w:hAnsi="monospace"/>
        </w:rPr>
        <w:t>]</w:t>
      </w:r>
    </w:p>
    <w:p w14:paraId="25D90A8F" w14:textId="77777777" w:rsidR="001A5D0A" w:rsidRDefault="002E797E">
      <w:pPr>
        <w:pStyle w:val="Standard"/>
        <w:rPr>
          <w:rFonts w:ascii="monospace" w:hAnsi="monospace" w:hint="eastAsia"/>
        </w:rPr>
      </w:pPr>
      <w:r>
        <w:rPr>
          <w:rFonts w:ascii="monospace" w:hAnsi="monospace"/>
        </w:rPr>
        <w:t>...</w:t>
      </w:r>
    </w:p>
    <w:p w14:paraId="1276D7CF" w14:textId="77777777" w:rsidR="001A5D0A" w:rsidRDefault="001A5D0A">
      <w:pPr>
        <w:pStyle w:val="PreformattedText"/>
        <w:spacing w:after="283"/>
        <w:rPr>
          <w:rFonts w:ascii="Times New Roman" w:hAnsi="Times New Roman"/>
          <w:sz w:val="24"/>
          <w:szCs w:val="24"/>
        </w:rPr>
      </w:pPr>
    </w:p>
    <w:p w14:paraId="7441DB17" w14:textId="77777777" w:rsidR="001A5D0A" w:rsidRDefault="001A5D0A">
      <w:pPr>
        <w:pStyle w:val="PreformattedText"/>
        <w:spacing w:after="283"/>
        <w:rPr>
          <w:rFonts w:ascii="Times New Roman" w:hAnsi="Times New Roman"/>
          <w:sz w:val="24"/>
          <w:szCs w:val="24"/>
        </w:rPr>
      </w:pPr>
    </w:p>
    <w:p w14:paraId="1D7EF8B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On a donc états déclarés qui représentent les changements respectifs de propriétés basés sur le comportement de l'utilisateur. Chaque état est lié à une condition exprimée dans la propriété </w:t>
      </w:r>
      <w:proofErr w:type="spellStart"/>
      <w:r>
        <w:rPr>
          <w:rFonts w:ascii="Times New Roman" w:hAnsi="Times New Roman"/>
          <w:i/>
          <w:iCs/>
          <w:sz w:val="24"/>
          <w:szCs w:val="24"/>
        </w:rPr>
        <w:t>when</w:t>
      </w:r>
      <w:proofErr w:type="spellEnd"/>
    </w:p>
    <w:p w14:paraId="2B186BF5" w14:textId="39C57A3C"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Remarque : </w:t>
      </w:r>
      <w:ins w:id="113" w:author="Thibaut Cuvelier" w:date="2018-11-23T11:16:00Z">
        <w:r w:rsidR="007C45ED">
          <w:rPr>
            <w:rFonts w:ascii="Times New Roman" w:hAnsi="Times New Roman"/>
            <w:sz w:val="24"/>
            <w:szCs w:val="24"/>
            <w:lang w:val="en-BE"/>
          </w:rPr>
          <w:t>p</w:t>
        </w:r>
      </w:ins>
      <w:del w:id="114" w:author="Thibaut Cuvelier" w:date="2018-11-23T11:16:00Z">
        <w:r w:rsidDel="007C45ED">
          <w:rPr>
            <w:rFonts w:ascii="Times New Roman" w:hAnsi="Times New Roman"/>
            <w:sz w:val="24"/>
            <w:szCs w:val="24"/>
          </w:rPr>
          <w:delText>P</w:delText>
        </w:r>
      </w:del>
      <w:proofErr w:type="spellStart"/>
      <w:r>
        <w:rPr>
          <w:rFonts w:ascii="Times New Roman" w:hAnsi="Times New Roman"/>
          <w:sz w:val="24"/>
          <w:szCs w:val="24"/>
        </w:rPr>
        <w:t>our</w:t>
      </w:r>
      <w:proofErr w:type="spellEnd"/>
      <w:r>
        <w:rPr>
          <w:rFonts w:ascii="Times New Roman" w:hAnsi="Times New Roman"/>
          <w:sz w:val="24"/>
          <w:szCs w:val="24"/>
        </w:rPr>
        <w:t xml:space="preserve"> la propriété </w:t>
      </w:r>
      <w:proofErr w:type="spellStart"/>
      <w:r>
        <w:rPr>
          <w:rFonts w:ascii="Times New Roman" w:hAnsi="Times New Roman"/>
          <w:i/>
          <w:iCs/>
          <w:sz w:val="24"/>
          <w:szCs w:val="24"/>
        </w:rPr>
        <w:t>containsMouse</w:t>
      </w:r>
      <w:proofErr w:type="spellEnd"/>
      <w:r>
        <w:rPr>
          <w:rFonts w:ascii="Times New Roman" w:hAnsi="Times New Roman"/>
          <w:i/>
          <w:iCs/>
          <w:sz w:val="24"/>
          <w:szCs w:val="24"/>
        </w:rPr>
        <w:t xml:space="preserve"> </w:t>
      </w:r>
      <w:r>
        <w:rPr>
          <w:rFonts w:ascii="Times New Roman" w:hAnsi="Times New Roman"/>
          <w:sz w:val="24"/>
          <w:szCs w:val="24"/>
        </w:rPr>
        <w:t xml:space="preserve">du type </w:t>
      </w:r>
      <w:proofErr w:type="spellStart"/>
      <w:r>
        <w:rPr>
          <w:rFonts w:ascii="Times New Roman" w:hAnsi="Times New Roman"/>
          <w:i/>
          <w:iCs/>
          <w:sz w:val="24"/>
          <w:szCs w:val="24"/>
        </w:rPr>
        <w:t>MouseArea</w:t>
      </w:r>
      <w:proofErr w:type="spellEnd"/>
      <w:r>
        <w:rPr>
          <w:rFonts w:ascii="Times New Roman" w:hAnsi="Times New Roman"/>
          <w:sz w:val="24"/>
          <w:szCs w:val="24"/>
        </w:rPr>
        <w:t xml:space="preserve">, la propriété </w:t>
      </w:r>
      <w:proofErr w:type="spellStart"/>
      <w:r>
        <w:rPr>
          <w:rFonts w:ascii="Times New Roman" w:hAnsi="Times New Roman"/>
          <w:i/>
          <w:iCs/>
          <w:sz w:val="24"/>
          <w:szCs w:val="24"/>
        </w:rPr>
        <w:t>hoverEnabled</w:t>
      </w:r>
      <w:proofErr w:type="spellEnd"/>
      <w:r>
        <w:rPr>
          <w:rFonts w:ascii="Times New Roman" w:hAnsi="Times New Roman"/>
          <w:sz w:val="24"/>
          <w:szCs w:val="24"/>
        </w:rPr>
        <w:t xml:space="preserve"> doit être mise à </w:t>
      </w:r>
      <w:proofErr w:type="spellStart"/>
      <w:r>
        <w:rPr>
          <w:rFonts w:ascii="Times New Roman" w:hAnsi="Times New Roman"/>
          <w:i/>
          <w:iCs/>
          <w:sz w:val="24"/>
          <w:szCs w:val="24"/>
        </w:rPr>
        <w:t>true</w:t>
      </w:r>
      <w:proofErr w:type="spellEnd"/>
      <w:r>
        <w:rPr>
          <w:rFonts w:ascii="Times New Roman" w:hAnsi="Times New Roman"/>
          <w:sz w:val="24"/>
          <w:szCs w:val="24"/>
        </w:rPr>
        <w:t>.</w:t>
      </w:r>
    </w:p>
    <w:p w14:paraId="62F269EC" w14:textId="6DAFA9D5"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Le type Transition est utilisé pour définir le comportement de l'item quand il </w:t>
      </w:r>
      <w:del w:id="115" w:author="Thibaut Cuvelier" w:date="2018-11-23T11:16:00Z">
        <w:r w:rsidDel="007C45ED">
          <w:rPr>
            <w:rFonts w:ascii="Times New Roman" w:hAnsi="Times New Roman"/>
            <w:sz w:val="24"/>
            <w:szCs w:val="24"/>
          </w:rPr>
          <w:delText xml:space="preserve">change </w:delText>
        </w:r>
      </w:del>
      <w:proofErr w:type="spellStart"/>
      <w:ins w:id="116" w:author="Thibaut Cuvelier" w:date="2018-11-23T11:16:00Z">
        <w:r w:rsidR="007C45ED">
          <w:rPr>
            <w:rFonts w:ascii="Times New Roman" w:hAnsi="Times New Roman"/>
            <w:sz w:val="24"/>
            <w:szCs w:val="24"/>
            <w:lang w:val="en-BE"/>
          </w:rPr>
          <w:t>passe</w:t>
        </w:r>
        <w:proofErr w:type="spellEnd"/>
        <w:r w:rsidR="007C45ED">
          <w:rPr>
            <w:rFonts w:ascii="Times New Roman" w:hAnsi="Times New Roman"/>
            <w:sz w:val="24"/>
            <w:szCs w:val="24"/>
          </w:rPr>
          <w:t xml:space="preserve"> </w:t>
        </w:r>
      </w:ins>
      <w:r>
        <w:rPr>
          <w:rFonts w:ascii="Times New Roman" w:hAnsi="Times New Roman"/>
          <w:sz w:val="24"/>
          <w:szCs w:val="24"/>
        </w:rPr>
        <w:t>d'un état à un autre. Cela signifie que l'on peut définir plusieurs animations grâce aux propriétés qui changent quand un état devient actif.</w:t>
      </w:r>
    </w:p>
    <w:p w14:paraId="08D66D5C" w14:textId="73D353FD" w:rsidR="001A5D0A" w:rsidRDefault="002E797E">
      <w:pPr>
        <w:pStyle w:val="PreformattedText"/>
        <w:spacing w:after="283"/>
      </w:pPr>
      <w:proofErr w:type="gramStart"/>
      <w:r>
        <w:rPr>
          <w:rFonts w:ascii="Times New Roman" w:hAnsi="Times New Roman"/>
          <w:sz w:val="24"/>
          <w:szCs w:val="24"/>
        </w:rPr>
        <w:t>Remarque:</w:t>
      </w:r>
      <w:proofErr w:type="gramEnd"/>
      <w:ins w:id="117" w:author="Thibaut Cuvelier" w:date="2018-11-23T11:16:00Z">
        <w:r w:rsidR="007C45ED">
          <w:rPr>
            <w:rFonts w:ascii="Times New Roman" w:hAnsi="Times New Roman"/>
            <w:sz w:val="24"/>
            <w:szCs w:val="24"/>
            <w:lang w:val="en-BE"/>
          </w:rPr>
          <w:t xml:space="preserve"> l</w:t>
        </w:r>
      </w:ins>
      <w:del w:id="118" w:author="Thibaut Cuvelier" w:date="2018-11-23T11:16:00Z">
        <w:r w:rsidDel="007C45ED">
          <w:rPr>
            <w:rFonts w:ascii="Times New Roman" w:hAnsi="Times New Roman"/>
            <w:sz w:val="24"/>
            <w:szCs w:val="24"/>
          </w:rPr>
          <w:delText>L</w:delText>
        </w:r>
      </w:del>
      <w:r>
        <w:rPr>
          <w:rFonts w:ascii="Times New Roman" w:hAnsi="Times New Roman"/>
          <w:sz w:val="24"/>
          <w:szCs w:val="24"/>
        </w:rPr>
        <w:t xml:space="preserve">'état par défaut d'un item est une chaîne de caractère vide, </w:t>
      </w:r>
      <w:del w:id="119" w:author="Thibaut Cuvelier" w:date="2018-11-23T11:16:00Z">
        <w:r w:rsidDel="007C45ED">
          <w:rPr>
            <w:rFonts w:ascii="Times New Roman" w:hAnsi="Times New Roman"/>
            <w:sz w:val="24"/>
            <w:szCs w:val="24"/>
          </w:rPr>
          <w:delText>(</w:delText>
        </w:r>
      </w:del>
      <w:r>
        <w:rPr>
          <w:rFonts w:ascii="Times New Roman" w:hAnsi="Times New Roman"/>
          <w:sz w:val="24"/>
          <w:szCs w:val="24"/>
        </w:rPr>
        <w:t>“”</w:t>
      </w:r>
      <w:ins w:id="120" w:author="Thibaut Cuvelier" w:date="2018-11-23T11:16:00Z">
        <w:r w:rsidR="007C45ED">
          <w:rPr>
            <w:rFonts w:ascii="Times New Roman" w:hAnsi="Times New Roman"/>
            <w:sz w:val="24"/>
            <w:szCs w:val="24"/>
            <w:lang w:val="en-BE"/>
          </w:rPr>
          <w:t>.</w:t>
        </w:r>
      </w:ins>
      <w:del w:id="121" w:author="Thibaut Cuvelier" w:date="2018-11-23T11:16:00Z">
        <w:r w:rsidDel="007C45ED">
          <w:rPr>
            <w:rFonts w:ascii="Times New Roman" w:hAnsi="Times New Roman"/>
            <w:sz w:val="24"/>
            <w:szCs w:val="24"/>
          </w:rPr>
          <w:delText>)</w:delText>
        </w:r>
      </w:del>
    </w:p>
    <w:p w14:paraId="252E281B" w14:textId="629A2AE2" w:rsidR="001A5D0A" w:rsidRDefault="002E797E">
      <w:pPr>
        <w:pStyle w:val="PreformattedText"/>
        <w:spacing w:after="283"/>
      </w:pPr>
      <w:r>
        <w:rPr>
          <w:rFonts w:ascii="Times New Roman" w:hAnsi="Times New Roman"/>
          <w:sz w:val="24"/>
          <w:szCs w:val="24"/>
        </w:rPr>
        <w:t>Pendant que nous somme</w:t>
      </w:r>
      <w:ins w:id="122" w:author="Thibaut Cuvelier" w:date="2018-11-23T11:16:00Z">
        <w:r w:rsidR="007C45ED">
          <w:rPr>
            <w:rFonts w:ascii="Times New Roman" w:hAnsi="Times New Roman"/>
            <w:sz w:val="24"/>
            <w:szCs w:val="24"/>
            <w:lang w:val="en-BE"/>
          </w:rPr>
          <w:t>s</w:t>
        </w:r>
      </w:ins>
      <w:r>
        <w:rPr>
          <w:rFonts w:ascii="Times New Roman" w:hAnsi="Times New Roman"/>
          <w:sz w:val="24"/>
          <w:szCs w:val="24"/>
        </w:rPr>
        <w:t xml:space="preserve"> dans le composant </w:t>
      </w:r>
      <w:proofErr w:type="spellStart"/>
      <w:r>
        <w:rPr>
          <w:rFonts w:ascii="Times New Roman" w:hAnsi="Times New Roman"/>
          <w:i/>
          <w:iCs/>
          <w:sz w:val="24"/>
          <w:szCs w:val="24"/>
        </w:rPr>
        <w:t>MarkerPanel</w:t>
      </w:r>
      <w:proofErr w:type="spellEnd"/>
      <w:r>
        <w:rPr>
          <w:rFonts w:ascii="Times New Roman" w:hAnsi="Times New Roman"/>
          <w:sz w:val="24"/>
          <w:szCs w:val="24"/>
        </w:rPr>
        <w:t xml:space="preserve">, nous devons régler la propriété </w:t>
      </w:r>
      <w:r>
        <w:rPr>
          <w:rFonts w:ascii="Times New Roman" w:hAnsi="Times New Roman"/>
          <w:i/>
          <w:iCs/>
          <w:sz w:val="24"/>
          <w:szCs w:val="24"/>
        </w:rPr>
        <w:t>active</w:t>
      </w:r>
      <w:r>
        <w:rPr>
          <w:rFonts w:ascii="Times New Roman" w:hAnsi="Times New Roman"/>
          <w:sz w:val="24"/>
          <w:szCs w:val="24"/>
        </w:rPr>
        <w:t xml:space="preserve"> de l'item </w:t>
      </w:r>
      <w:r>
        <w:rPr>
          <w:rFonts w:ascii="Times New Roman" w:hAnsi="Times New Roman"/>
          <w:i/>
          <w:iCs/>
          <w:sz w:val="24"/>
          <w:szCs w:val="24"/>
        </w:rPr>
        <w:t>Marker</w:t>
      </w:r>
      <w:r>
        <w:rPr>
          <w:rFonts w:ascii="Times New Roman" w:hAnsi="Times New Roman"/>
          <w:sz w:val="24"/>
          <w:szCs w:val="24"/>
        </w:rPr>
        <w:t xml:space="preserve"> sur </w:t>
      </w:r>
      <w:proofErr w:type="spellStart"/>
      <w:r>
        <w:rPr>
          <w:rFonts w:ascii="Times New Roman" w:hAnsi="Times New Roman"/>
          <w:i/>
          <w:iCs/>
          <w:sz w:val="24"/>
          <w:szCs w:val="24"/>
        </w:rPr>
        <w:t>true</w:t>
      </w:r>
      <w:proofErr w:type="spellEnd"/>
      <w:r>
        <w:rPr>
          <w:rFonts w:ascii="Times New Roman" w:hAnsi="Times New Roman"/>
          <w:sz w:val="24"/>
          <w:szCs w:val="24"/>
        </w:rPr>
        <w:t xml:space="preserve"> lorsque l'on clique dessus. Se référer à </w:t>
      </w:r>
      <w:proofErr w:type="spellStart"/>
      <w:r>
        <w:rPr>
          <w:rFonts w:ascii="Times New Roman" w:hAnsi="Times New Roman"/>
          <w:i/>
          <w:iCs/>
          <w:sz w:val="24"/>
          <w:szCs w:val="24"/>
        </w:rPr>
        <w:t>MarkerPanel.qml</w:t>
      </w:r>
      <w:proofErr w:type="spellEnd"/>
      <w:r>
        <w:rPr>
          <w:rFonts w:ascii="Times New Roman" w:hAnsi="Times New Roman"/>
          <w:sz w:val="24"/>
          <w:szCs w:val="24"/>
        </w:rPr>
        <w:t xml:space="preserve"> pour le code mis à jour.</w:t>
      </w:r>
    </w:p>
    <w:p w14:paraId="76C56ACC" w14:textId="77777777" w:rsidR="001A5D0A" w:rsidRDefault="001A5D0A">
      <w:pPr>
        <w:pStyle w:val="PreformattedText"/>
        <w:spacing w:after="283"/>
        <w:rPr>
          <w:rFonts w:ascii="Times New Roman" w:hAnsi="Times New Roman"/>
          <w:sz w:val="24"/>
          <w:szCs w:val="24"/>
        </w:rPr>
      </w:pPr>
    </w:p>
    <w:p w14:paraId="0E9F0FE5"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 xml:space="preserve">5.2.2 Ajouter des transitions à </w:t>
      </w:r>
      <w:proofErr w:type="spellStart"/>
      <w:r>
        <w:rPr>
          <w:rFonts w:ascii="Times New Roman" w:hAnsi="Times New Roman"/>
          <w:sz w:val="30"/>
          <w:szCs w:val="30"/>
        </w:rPr>
        <w:t>PagePanel</w:t>
      </w:r>
      <w:proofErr w:type="spellEnd"/>
    </w:p>
    <w:p w14:paraId="07317A5E" w14:textId="765E4553" w:rsidR="001A5D0A" w:rsidRDefault="002E797E" w:rsidP="007C45ED">
      <w:pPr>
        <w:pStyle w:val="PreformattedText"/>
        <w:spacing w:after="283"/>
      </w:pPr>
      <w:r>
        <w:rPr>
          <w:rFonts w:ascii="Times New Roman" w:hAnsi="Times New Roman"/>
          <w:sz w:val="24"/>
          <w:szCs w:val="24"/>
        </w:rPr>
        <w:t xml:space="preserve">Dans le composant </w:t>
      </w:r>
      <w:proofErr w:type="spellStart"/>
      <w:r>
        <w:rPr>
          <w:rFonts w:ascii="Times New Roman" w:hAnsi="Times New Roman"/>
          <w:i/>
          <w:iCs/>
          <w:sz w:val="24"/>
          <w:szCs w:val="24"/>
        </w:rPr>
        <w:t>PagePanel</w:t>
      </w:r>
      <w:proofErr w:type="spellEnd"/>
      <w:r>
        <w:rPr>
          <w:rFonts w:ascii="Times New Roman" w:hAnsi="Times New Roman"/>
          <w:sz w:val="24"/>
          <w:szCs w:val="24"/>
        </w:rPr>
        <w:t xml:space="preserve">, nous utilisons des états pour gérer la navigation entre les pages. Ajouter des transitions nous vient naturellement à l'esprit. Comme nous changeons la propriété </w:t>
      </w:r>
      <w:r>
        <w:rPr>
          <w:rFonts w:ascii="Times New Roman" w:hAnsi="Times New Roman"/>
          <w:i/>
          <w:iCs/>
          <w:sz w:val="24"/>
          <w:szCs w:val="24"/>
        </w:rPr>
        <w:t>opacité</w:t>
      </w:r>
      <w:r>
        <w:rPr>
          <w:rFonts w:ascii="Times New Roman" w:hAnsi="Times New Roman"/>
          <w:sz w:val="24"/>
          <w:szCs w:val="24"/>
        </w:rPr>
        <w:t xml:space="preserve"> dans chaque état, nous pouvons ajouter </w:t>
      </w:r>
      <w:r>
        <w:rPr>
          <w:rFonts w:ascii="Times New Roman" w:hAnsi="Times New Roman"/>
          <w:i/>
          <w:iCs/>
          <w:sz w:val="24"/>
          <w:szCs w:val="24"/>
        </w:rPr>
        <w:t>Transition</w:t>
      </w:r>
      <w:r>
        <w:rPr>
          <w:rFonts w:ascii="Times New Roman" w:hAnsi="Times New Roman"/>
          <w:sz w:val="24"/>
          <w:szCs w:val="24"/>
        </w:rPr>
        <w:t xml:space="preserve"> pour </w:t>
      </w:r>
      <w:del w:id="123" w:author="Thibaut Cuvelier" w:date="2018-11-23T11:16:00Z">
        <w:r w:rsidDel="007C45ED">
          <w:rPr>
            <w:rFonts w:ascii="Times New Roman" w:hAnsi="Times New Roman"/>
            <w:sz w:val="24"/>
            <w:szCs w:val="24"/>
          </w:rPr>
          <w:delText>tout</w:delText>
        </w:r>
      </w:del>
      <w:ins w:id="124" w:author="Thibaut Cuvelier" w:date="2018-11-23T11:16:00Z">
        <w:r w:rsidR="007C45ED">
          <w:rPr>
            <w:rFonts w:ascii="Times New Roman" w:hAnsi="Times New Roman"/>
            <w:sz w:val="24"/>
            <w:szCs w:val="24"/>
          </w:rPr>
          <w:t>tous</w:t>
        </w:r>
      </w:ins>
      <w:r>
        <w:rPr>
          <w:rFonts w:ascii="Times New Roman" w:hAnsi="Times New Roman"/>
          <w:sz w:val="24"/>
          <w:szCs w:val="24"/>
        </w:rPr>
        <w:t xml:space="preserve"> les états qui contrôlent un </w:t>
      </w:r>
      <w:proofErr w:type="spellStart"/>
      <w:r>
        <w:rPr>
          <w:rFonts w:ascii="Times New Roman" w:hAnsi="Times New Roman"/>
          <w:i/>
          <w:iCs/>
          <w:sz w:val="24"/>
          <w:szCs w:val="24"/>
        </w:rPr>
        <w:t>NumberAnimation</w:t>
      </w:r>
      <w:proofErr w:type="spellEnd"/>
      <w:r>
        <w:rPr>
          <w:rFonts w:ascii="Times New Roman" w:hAnsi="Times New Roman"/>
          <w:sz w:val="24"/>
          <w:szCs w:val="24"/>
        </w:rPr>
        <w:t xml:space="preserve"> sur les valeurs de l'opacité pour créer les effets </w:t>
      </w:r>
      <w:commentRangeStart w:id="125"/>
      <w:r>
        <w:rPr>
          <w:rFonts w:ascii="Times New Roman" w:hAnsi="Times New Roman"/>
          <w:sz w:val="24"/>
          <w:szCs w:val="24"/>
        </w:rPr>
        <w:t>fade-in et fade-out</w:t>
      </w:r>
      <w:commentRangeEnd w:id="125"/>
      <w:r w:rsidR="007C45ED">
        <w:rPr>
          <w:rStyle w:val="CommentReference"/>
          <w:rFonts w:ascii="Times New Roman" w:eastAsia="SimSun" w:hAnsi="Times New Roman" w:cs="Mangal"/>
        </w:rPr>
        <w:commentReference w:id="125"/>
      </w:r>
      <w:r>
        <w:rPr>
          <w:rFonts w:ascii="Times New Roman" w:hAnsi="Times New Roman"/>
          <w:sz w:val="24"/>
          <w:szCs w:val="24"/>
        </w:rPr>
        <w:t>.</w:t>
      </w:r>
    </w:p>
    <w:p w14:paraId="10302824" w14:textId="77777777" w:rsidR="001A5D0A" w:rsidRDefault="001A5D0A">
      <w:pPr>
        <w:pStyle w:val="PreformattedText"/>
        <w:spacing w:after="283"/>
        <w:rPr>
          <w:rFonts w:ascii="Times New Roman" w:hAnsi="Times New Roman"/>
          <w:sz w:val="24"/>
          <w:szCs w:val="24"/>
        </w:rPr>
      </w:pPr>
    </w:p>
    <w:p w14:paraId="2280A534" w14:textId="77777777" w:rsidR="001A5D0A" w:rsidRPr="00C67828" w:rsidRDefault="002E797E">
      <w:pPr>
        <w:pStyle w:val="Standard"/>
        <w:spacing w:after="283"/>
        <w:rPr>
          <w:lang w:val="en-US"/>
        </w:rPr>
      </w:pPr>
      <w:r w:rsidRPr="00C67828">
        <w:rPr>
          <w:lang w:val="en-US"/>
        </w:rPr>
        <w:t xml:space="preserve">// </w:t>
      </w:r>
      <w:proofErr w:type="spellStart"/>
      <w:r w:rsidRPr="00C67828">
        <w:rPr>
          <w:lang w:val="en-US"/>
        </w:rPr>
        <w:t>PagePanel.qml</w:t>
      </w:r>
      <w:proofErr w:type="spellEnd"/>
    </w:p>
    <w:p w14:paraId="3C4E713D"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285B1797" w14:textId="77777777" w:rsidR="001A5D0A" w:rsidRPr="00C67828" w:rsidRDefault="002E797E">
      <w:pPr>
        <w:pStyle w:val="Standard"/>
        <w:rPr>
          <w:rFonts w:ascii="monospace" w:hAnsi="monospace" w:hint="eastAsia"/>
          <w:lang w:val="en-US"/>
        </w:rPr>
      </w:pPr>
      <w:r w:rsidRPr="00C67828">
        <w:rPr>
          <w:rFonts w:ascii="monospace" w:hAnsi="monospace"/>
          <w:lang w:val="en-US"/>
        </w:rPr>
        <w:t>// creating a list of transitions for</w:t>
      </w:r>
    </w:p>
    <w:p w14:paraId="49A4BAF2" w14:textId="77777777" w:rsidR="001A5D0A" w:rsidRPr="00C67828" w:rsidRDefault="002E797E">
      <w:pPr>
        <w:pStyle w:val="Standard"/>
        <w:rPr>
          <w:rFonts w:ascii="monospace" w:hAnsi="monospace" w:hint="eastAsia"/>
          <w:lang w:val="en-US"/>
        </w:rPr>
      </w:pPr>
      <w:r w:rsidRPr="00C67828">
        <w:rPr>
          <w:rFonts w:ascii="monospace" w:hAnsi="monospace"/>
          <w:lang w:val="en-US"/>
        </w:rPr>
        <w:t xml:space="preserve">// the different states of the </w:t>
      </w:r>
      <w:proofErr w:type="spellStart"/>
      <w:r w:rsidRPr="00C67828">
        <w:rPr>
          <w:rFonts w:ascii="monospace" w:hAnsi="monospace"/>
          <w:lang w:val="en-US"/>
        </w:rPr>
        <w:t>PagePanel</w:t>
      </w:r>
      <w:proofErr w:type="spellEnd"/>
    </w:p>
    <w:p w14:paraId="4FA4AD81" w14:textId="77777777" w:rsidR="001A5D0A" w:rsidRPr="00C67828" w:rsidRDefault="002E797E">
      <w:pPr>
        <w:pStyle w:val="Standard"/>
        <w:rPr>
          <w:rFonts w:ascii="monospace" w:hAnsi="monospace" w:hint="eastAsia"/>
          <w:lang w:val="en-US"/>
        </w:rPr>
      </w:pPr>
      <w:r w:rsidRPr="00C67828">
        <w:rPr>
          <w:rFonts w:ascii="monospace" w:hAnsi="monospace"/>
          <w:lang w:val="en-US"/>
        </w:rPr>
        <w:t>transitions: [</w:t>
      </w:r>
    </w:p>
    <w:p w14:paraId="7BA114A9" w14:textId="77777777" w:rsidR="001A5D0A" w:rsidRPr="00C67828" w:rsidRDefault="002E797E">
      <w:pPr>
        <w:pStyle w:val="Standard"/>
        <w:rPr>
          <w:rFonts w:ascii="monospace" w:hAnsi="monospace" w:hint="eastAsia"/>
          <w:lang w:val="en-US"/>
        </w:rPr>
      </w:pPr>
      <w:r w:rsidRPr="00C67828">
        <w:rPr>
          <w:rFonts w:ascii="monospace" w:hAnsi="monospace"/>
          <w:lang w:val="en-US"/>
        </w:rPr>
        <w:t>Transition {</w:t>
      </w:r>
    </w:p>
    <w:p w14:paraId="6DA29FB0" w14:textId="77777777" w:rsidR="001A5D0A" w:rsidRPr="00C67828" w:rsidRDefault="002E797E">
      <w:pPr>
        <w:pStyle w:val="Standard"/>
        <w:rPr>
          <w:rFonts w:ascii="monospace" w:hAnsi="monospace" w:hint="eastAsia"/>
          <w:lang w:val="en-US"/>
        </w:rPr>
      </w:pPr>
      <w:r w:rsidRPr="00C67828">
        <w:rPr>
          <w:rFonts w:ascii="monospace" w:hAnsi="monospace"/>
          <w:lang w:val="en-US"/>
        </w:rPr>
        <w:t>// run the same transition for all states</w:t>
      </w:r>
    </w:p>
    <w:p w14:paraId="12D50C5D" w14:textId="77777777" w:rsidR="001A5D0A" w:rsidRPr="00C67828" w:rsidRDefault="002E797E">
      <w:pPr>
        <w:pStyle w:val="Standard"/>
        <w:rPr>
          <w:rFonts w:ascii="monospace" w:hAnsi="monospace" w:hint="eastAsia"/>
          <w:lang w:val="en-US"/>
        </w:rPr>
      </w:pPr>
      <w:r w:rsidRPr="00C67828">
        <w:rPr>
          <w:rFonts w:ascii="monospace" w:hAnsi="monospace"/>
          <w:lang w:val="en-US"/>
        </w:rPr>
        <w:t>from: " "; to: "</w:t>
      </w:r>
    </w:p>
    <w:p w14:paraId="12481525"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725FD93F"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621E378D"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NumberAnimation</w:t>
      </w:r>
      <w:proofErr w:type="spellEnd"/>
      <w:r w:rsidRPr="00C67828">
        <w:rPr>
          <w:rFonts w:ascii="monospace" w:hAnsi="monospace"/>
          <w:lang w:val="en-US"/>
        </w:rPr>
        <w:t xml:space="preserve"> </w:t>
      </w:r>
      <w:proofErr w:type="gramStart"/>
      <w:r w:rsidRPr="00C67828">
        <w:rPr>
          <w:rFonts w:ascii="monospace" w:hAnsi="monospace"/>
          <w:lang w:val="en-US"/>
        </w:rPr>
        <w:t>{ property</w:t>
      </w:r>
      <w:proofErr w:type="gramEnd"/>
      <w:r w:rsidRPr="00C67828">
        <w:rPr>
          <w:rFonts w:ascii="monospace" w:hAnsi="monospace"/>
          <w:lang w:val="en-US"/>
        </w:rPr>
        <w:t>: "opacity"; duration: 500 }</w:t>
      </w:r>
    </w:p>
    <w:p w14:paraId="3C460B31" w14:textId="77777777" w:rsidR="001A5D0A" w:rsidRDefault="002E797E">
      <w:pPr>
        <w:pStyle w:val="Standard"/>
        <w:rPr>
          <w:rFonts w:ascii="monospace" w:hAnsi="monospace" w:hint="eastAsia"/>
        </w:rPr>
      </w:pPr>
      <w:r w:rsidRPr="00C67828">
        <w:rPr>
          <w:rFonts w:ascii="monospace" w:hAnsi="monospace"/>
          <w:lang w:val="en-US"/>
        </w:rPr>
        <w:tab/>
      </w:r>
      <w:r>
        <w:rPr>
          <w:rFonts w:ascii="monospace" w:hAnsi="monospace"/>
        </w:rPr>
        <w:t>}</w:t>
      </w:r>
    </w:p>
    <w:p w14:paraId="66283103" w14:textId="77777777" w:rsidR="001A5D0A" w:rsidRDefault="002E797E">
      <w:pPr>
        <w:pStyle w:val="Standard"/>
        <w:rPr>
          <w:rFonts w:ascii="monospace" w:hAnsi="monospace" w:hint="eastAsia"/>
        </w:rPr>
      </w:pPr>
      <w:r>
        <w:rPr>
          <w:rFonts w:ascii="monospace" w:hAnsi="monospace"/>
        </w:rPr>
        <w:t>]</w:t>
      </w:r>
    </w:p>
    <w:p w14:paraId="2EED349B" w14:textId="77777777" w:rsidR="001A5D0A" w:rsidRDefault="002E797E">
      <w:pPr>
        <w:pStyle w:val="Standard"/>
        <w:rPr>
          <w:rFonts w:ascii="monospace" w:hAnsi="monospace" w:hint="eastAsia"/>
        </w:rPr>
      </w:pPr>
      <w:r>
        <w:rPr>
          <w:rFonts w:ascii="monospace" w:hAnsi="monospace"/>
        </w:rPr>
        <w:t>…</w:t>
      </w:r>
    </w:p>
    <w:p w14:paraId="5D07E317" w14:textId="77777777" w:rsidR="001A5D0A" w:rsidRDefault="001A5D0A">
      <w:pPr>
        <w:pStyle w:val="Standard"/>
        <w:rPr>
          <w:rFonts w:ascii="monospace" w:hAnsi="monospace" w:hint="eastAsia"/>
        </w:rPr>
      </w:pPr>
    </w:p>
    <w:p w14:paraId="129FDFD2" w14:textId="16BE267F" w:rsidR="001A5D0A" w:rsidRPr="005D7775" w:rsidRDefault="002E797E">
      <w:pPr>
        <w:pStyle w:val="Standard"/>
        <w:rPr>
          <w:lang w:val="en-BE"/>
          <w:rPrChange w:id="126" w:author="Thibaut Cuvelier" w:date="2018-11-23T11:17:00Z">
            <w:rPr/>
          </w:rPrChange>
        </w:rPr>
      </w:pPr>
      <w:r>
        <w:t>Remarque</w:t>
      </w:r>
      <w:ins w:id="127" w:author="Thibaut Cuvelier" w:date="2018-11-23T11:17:00Z">
        <w:r w:rsidR="005D7775">
          <w:rPr>
            <w:lang w:val="en-BE"/>
          </w:rPr>
          <w:t xml:space="preserve"> </w:t>
        </w:r>
      </w:ins>
      <w:r>
        <w:t xml:space="preserve">: </w:t>
      </w:r>
      <w:del w:id="128" w:author="Thibaut Cuvelier" w:date="2018-11-23T11:17:00Z">
        <w:r w:rsidDel="005D7775">
          <w:delText>L</w:delText>
        </w:r>
      </w:del>
      <w:ins w:id="129" w:author="Thibaut Cuvelier" w:date="2018-11-23T11:17:00Z">
        <w:r w:rsidR="005D7775">
          <w:rPr>
            <w:lang w:val="en-BE"/>
          </w:rPr>
          <w:t>l</w:t>
        </w:r>
      </w:ins>
      <w:r>
        <w:t xml:space="preserve">a valeur </w:t>
      </w:r>
      <w:proofErr w:type="spellStart"/>
      <w:r>
        <w:rPr>
          <w:i/>
          <w:iCs/>
        </w:rPr>
        <w:t>opacity</w:t>
      </w:r>
      <w:proofErr w:type="spellEnd"/>
      <w:r>
        <w:t xml:space="preserve"> d'un item est propagé</w:t>
      </w:r>
      <w:ins w:id="130" w:author="Thibaut Cuvelier" w:date="2018-11-23T11:17:00Z">
        <w:r w:rsidR="005D7775">
          <w:rPr>
            <w:lang w:val="en-BE"/>
          </w:rPr>
          <w:t>e</w:t>
        </w:r>
      </w:ins>
      <w:r>
        <w:t xml:space="preserve"> à </w:t>
      </w:r>
      <w:del w:id="131" w:author="Thibaut Cuvelier" w:date="2018-11-23T11:17:00Z">
        <w:r w:rsidDel="005D7775">
          <w:delText>c</w:delText>
        </w:r>
      </w:del>
      <w:ins w:id="132" w:author="Thibaut Cuvelier" w:date="2018-11-23T11:17:00Z">
        <w:r w:rsidR="005D7775">
          <w:rPr>
            <w:lang w:val="en-BE"/>
          </w:rPr>
          <w:t>s</w:t>
        </w:r>
      </w:ins>
      <w:r>
        <w:t>es éléments enfants aussi</w:t>
      </w:r>
      <w:ins w:id="133" w:author="Thibaut Cuvelier" w:date="2018-11-23T11:17:00Z">
        <w:r w:rsidR="005D7775">
          <w:rPr>
            <w:lang w:val="en-BE"/>
          </w:rPr>
          <w:t>.</w:t>
        </w:r>
      </w:ins>
    </w:p>
    <w:p w14:paraId="1A5A3570" w14:textId="77777777" w:rsidR="001A5D0A" w:rsidRDefault="001A5D0A">
      <w:pPr>
        <w:pStyle w:val="Standard"/>
      </w:pPr>
    </w:p>
    <w:p w14:paraId="11C0BB5E" w14:textId="77777777" w:rsidR="001A5D0A" w:rsidRDefault="002E797E" w:rsidP="005D7775">
      <w:pPr>
        <w:pStyle w:val="Heading2"/>
        <w:pPrChange w:id="134" w:author="Thibaut Cuvelier" w:date="2018-11-23T11:17:00Z">
          <w:pPr>
            <w:pStyle w:val="Standard"/>
          </w:pPr>
        </w:pPrChange>
      </w:pPr>
      <w:r>
        <w:t>Et ensuite ?</w:t>
      </w:r>
    </w:p>
    <w:p w14:paraId="29E0C909" w14:textId="77777777" w:rsidR="001A5D0A" w:rsidRDefault="001A5D0A">
      <w:pPr>
        <w:pStyle w:val="Standard"/>
      </w:pPr>
    </w:p>
    <w:p w14:paraId="2F8D277A" w14:textId="77777777" w:rsidR="001A5D0A" w:rsidRDefault="002E797E">
      <w:pPr>
        <w:pStyle w:val="Standard"/>
      </w:pPr>
      <w:r>
        <w:lastRenderedPageBreak/>
        <w:t>Dans la prochaine étape, nous allons apprendre à améliorer plus en détail</w:t>
      </w:r>
      <w:del w:id="135" w:author="Thibaut Cuvelier" w:date="2018-11-23T11:17:00Z">
        <w:r w:rsidDel="005D7775">
          <w:delText>s</w:delText>
        </w:r>
      </w:del>
      <w:r>
        <w:t xml:space="preserve"> l'interface utilisateur et voir ce que l'on peut faire de plus.</w:t>
      </w:r>
    </w:p>
    <w:p w14:paraId="5530388E" w14:textId="77777777" w:rsidR="001A5D0A" w:rsidRDefault="001A5D0A">
      <w:pPr>
        <w:pStyle w:val="Standard"/>
      </w:pPr>
    </w:p>
    <w:p w14:paraId="35F67322" w14:textId="77777777" w:rsidR="001A5D0A" w:rsidRDefault="001A5D0A">
      <w:pPr>
        <w:pStyle w:val="Standard"/>
        <w:rPr>
          <w:rFonts w:ascii="monospace" w:hAnsi="monospace" w:hint="eastAsia"/>
        </w:rPr>
      </w:pPr>
    </w:p>
    <w:p w14:paraId="4AABA722" w14:textId="4A4D4781" w:rsidR="001A5D0A" w:rsidDel="005D7775" w:rsidRDefault="001A5D0A">
      <w:pPr>
        <w:pStyle w:val="Standard"/>
        <w:spacing w:after="283"/>
        <w:rPr>
          <w:del w:id="136" w:author="Thibaut Cuvelier" w:date="2018-11-23T11:17:00Z"/>
          <w:rFonts w:ascii="monospace" w:hAnsi="monospace" w:hint="eastAsia"/>
        </w:rPr>
      </w:pPr>
    </w:p>
    <w:p w14:paraId="36379DA4" w14:textId="11BD0279" w:rsidR="001A5D0A" w:rsidDel="005D7775" w:rsidRDefault="001A5D0A">
      <w:pPr>
        <w:pStyle w:val="PreformattedText"/>
        <w:spacing w:after="283"/>
        <w:rPr>
          <w:del w:id="137" w:author="Thibaut Cuvelier" w:date="2018-11-23T11:17:00Z"/>
          <w:rFonts w:ascii="Times New Roman" w:hAnsi="Times New Roman"/>
          <w:sz w:val="24"/>
          <w:szCs w:val="24"/>
        </w:rPr>
      </w:pPr>
    </w:p>
    <w:p w14:paraId="0EA771B3" w14:textId="1B1490EF" w:rsidR="001A5D0A" w:rsidDel="005D7775" w:rsidRDefault="001A5D0A">
      <w:pPr>
        <w:pStyle w:val="PreformattedText"/>
        <w:spacing w:after="283"/>
        <w:rPr>
          <w:del w:id="138" w:author="Thibaut Cuvelier" w:date="2018-11-23T11:17:00Z"/>
          <w:rFonts w:ascii="Times New Roman" w:hAnsi="Times New Roman"/>
          <w:sz w:val="24"/>
          <w:szCs w:val="24"/>
        </w:rPr>
      </w:pPr>
    </w:p>
    <w:p w14:paraId="48C1A0B1" w14:textId="02B617CD" w:rsidR="001A5D0A" w:rsidDel="005D7775" w:rsidRDefault="001A5D0A">
      <w:pPr>
        <w:pStyle w:val="PreformattedText"/>
        <w:spacing w:after="283"/>
        <w:rPr>
          <w:del w:id="139" w:author="Thibaut Cuvelier" w:date="2018-11-23T11:17:00Z"/>
          <w:rFonts w:ascii="Times New Roman" w:hAnsi="Times New Roman"/>
          <w:sz w:val="24"/>
          <w:szCs w:val="24"/>
        </w:rPr>
      </w:pPr>
    </w:p>
    <w:p w14:paraId="473E76C6" w14:textId="77777777" w:rsidR="001A5D0A" w:rsidRDefault="002E797E">
      <w:pPr>
        <w:pStyle w:val="PreformattedText"/>
        <w:spacing w:after="283"/>
        <w:rPr>
          <w:rFonts w:ascii="Times New Roman" w:hAnsi="Times New Roman"/>
          <w:sz w:val="26"/>
          <w:szCs w:val="26"/>
        </w:rPr>
      </w:pPr>
      <w:r>
        <w:rPr>
          <w:rFonts w:ascii="Times New Roman" w:hAnsi="Times New Roman"/>
          <w:sz w:val="26"/>
          <w:szCs w:val="26"/>
        </w:rPr>
        <w:t>Amélioration en profondeur</w:t>
      </w:r>
    </w:p>
    <w:p w14:paraId="425F66EA" w14:textId="77777777" w:rsidR="001A5D0A" w:rsidRDefault="001A5D0A">
      <w:pPr>
        <w:pStyle w:val="PreformattedText"/>
        <w:spacing w:after="283"/>
        <w:rPr>
          <w:rFonts w:ascii="Times New Roman" w:hAnsi="Times New Roman"/>
          <w:sz w:val="24"/>
          <w:szCs w:val="24"/>
        </w:rPr>
      </w:pPr>
    </w:p>
    <w:p w14:paraId="60FC08CE" w14:textId="01FFD0DB" w:rsidR="001A5D0A" w:rsidRDefault="002E797E">
      <w:pPr>
        <w:pStyle w:val="PreformattedText"/>
        <w:spacing w:after="283"/>
      </w:pPr>
      <w:del w:id="140" w:author="Thibaut Cuvelier" w:date="2018-11-23T11:17:00Z">
        <w:r w:rsidDel="005D7775">
          <w:rPr>
            <w:rFonts w:ascii="Times New Roman" w:hAnsi="Times New Roman"/>
            <w:sz w:val="24"/>
            <w:szCs w:val="24"/>
          </w:rPr>
          <w:delText xml:space="preserve">A </w:delText>
        </w:r>
      </w:del>
      <w:ins w:id="141" w:author="Thibaut Cuvelier" w:date="2018-11-23T11:17:00Z">
        <w:r w:rsidR="005D7775">
          <w:rPr>
            <w:rFonts w:ascii="Times New Roman" w:hAnsi="Times New Roman"/>
            <w:sz w:val="24"/>
            <w:szCs w:val="24"/>
            <w:lang w:val="en-BE"/>
          </w:rPr>
          <w:t>À</w:t>
        </w:r>
      </w:ins>
      <w:r>
        <w:rPr>
          <w:rFonts w:ascii="Times New Roman" w:hAnsi="Times New Roman"/>
          <w:sz w:val="24"/>
          <w:szCs w:val="24"/>
        </w:rPr>
        <w:t xml:space="preserve">ce niveau, nous pouvons considérer que les fonctionnalités de </w:t>
      </w:r>
      <w:proofErr w:type="spellStart"/>
      <w:r>
        <w:rPr>
          <w:rFonts w:ascii="Times New Roman" w:hAnsi="Times New Roman"/>
          <w:sz w:val="24"/>
          <w:szCs w:val="24"/>
        </w:rPr>
        <w:t>NoteApp</w:t>
      </w:r>
      <w:proofErr w:type="spellEnd"/>
      <w:del w:id="142" w:author="Thibaut Cuvelier" w:date="2018-11-23T11:17:00Z">
        <w:r w:rsidDel="005D7775">
          <w:rPr>
            <w:rFonts w:ascii="Times New Roman" w:hAnsi="Times New Roman"/>
            <w:sz w:val="24"/>
            <w:szCs w:val="24"/>
          </w:rPr>
          <w:delText>*</w:delText>
        </w:r>
      </w:del>
      <w:r>
        <w:rPr>
          <w:rFonts w:ascii="Times New Roman" w:hAnsi="Times New Roman"/>
          <w:sz w:val="24"/>
          <w:szCs w:val="24"/>
        </w:rPr>
        <w:t xml:space="preserve"> sont complètes et que l'interface utilisateur correspond aux spécifications de </w:t>
      </w:r>
      <w:proofErr w:type="spellStart"/>
      <w:r>
        <w:rPr>
          <w:rFonts w:ascii="Times New Roman" w:hAnsi="Times New Roman"/>
          <w:i/>
          <w:iCs/>
          <w:sz w:val="24"/>
          <w:szCs w:val="24"/>
        </w:rPr>
        <w:t>NoteApp</w:t>
      </w:r>
      <w:proofErr w:type="spellEnd"/>
      <w:r>
        <w:rPr>
          <w:rFonts w:ascii="Times New Roman" w:hAnsi="Times New Roman"/>
          <w:sz w:val="24"/>
          <w:szCs w:val="24"/>
        </w:rPr>
        <w:t>. Néanmoins, on peut toujours trouver plus d’</w:t>
      </w:r>
      <w:del w:id="143" w:author="Thibaut Cuvelier" w:date="2018-11-23T11:17:00Z">
        <w:r w:rsidDel="005D7775">
          <w:rPr>
            <w:rFonts w:ascii="Times New Roman" w:hAnsi="Times New Roman"/>
            <w:sz w:val="24"/>
            <w:szCs w:val="24"/>
          </w:rPr>
          <w:delText>amlélorations</w:delText>
        </w:r>
      </w:del>
      <w:ins w:id="144" w:author="Thibaut Cuvelier" w:date="2018-11-23T11:17:00Z">
        <w:r w:rsidR="005D7775">
          <w:rPr>
            <w:rFonts w:ascii="Times New Roman" w:hAnsi="Times New Roman"/>
            <w:sz w:val="24"/>
            <w:szCs w:val="24"/>
          </w:rPr>
          <w:t>améliorations</w:t>
        </w:r>
      </w:ins>
      <w:r>
        <w:rPr>
          <w:rFonts w:ascii="Times New Roman" w:hAnsi="Times New Roman"/>
          <w:sz w:val="24"/>
          <w:szCs w:val="24"/>
        </w:rPr>
        <w:t>, celles-ci peuvent être mineures, mais elle</w:t>
      </w:r>
      <w:ins w:id="145" w:author="Thibaut Cuvelier" w:date="2018-11-23T11:17:00Z">
        <w:r w:rsidR="005D7775">
          <w:rPr>
            <w:rFonts w:ascii="Times New Roman" w:hAnsi="Times New Roman"/>
            <w:sz w:val="24"/>
            <w:szCs w:val="24"/>
            <w:lang w:val="en-BE"/>
          </w:rPr>
          <w:t>s</w:t>
        </w:r>
      </w:ins>
      <w:r>
        <w:rPr>
          <w:rFonts w:ascii="Times New Roman" w:hAnsi="Times New Roman"/>
          <w:sz w:val="24"/>
          <w:szCs w:val="24"/>
        </w:rPr>
        <w:t xml:space="preserve"> rendent l'application finie et prête à l'emploi.</w:t>
      </w:r>
    </w:p>
    <w:p w14:paraId="3FEAB2F5"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Dans ce chapitre, nous verrons les petites améliorations qui sont implémentées pour </w:t>
      </w:r>
      <w:proofErr w:type="spellStart"/>
      <w:r>
        <w:rPr>
          <w:rFonts w:ascii="Times New Roman" w:hAnsi="Times New Roman"/>
          <w:sz w:val="24"/>
          <w:szCs w:val="24"/>
        </w:rPr>
        <w:t>NoteApp</w:t>
      </w:r>
      <w:proofErr w:type="spellEnd"/>
      <w:del w:id="146" w:author="Thibaut Cuvelier" w:date="2018-11-23T11:18:00Z">
        <w:r w:rsidDel="005D7775">
          <w:rPr>
            <w:rFonts w:ascii="Times New Roman" w:hAnsi="Times New Roman"/>
            <w:sz w:val="24"/>
            <w:szCs w:val="24"/>
          </w:rPr>
          <w:delText>*</w:delText>
        </w:r>
      </w:del>
      <w:r>
        <w:rPr>
          <w:rFonts w:ascii="Times New Roman" w:hAnsi="Times New Roman"/>
          <w:sz w:val="24"/>
          <w:szCs w:val="24"/>
        </w:rPr>
        <w:t xml:space="preserve">, mais aussi suggérer de nouvelles idées et fonctionnalités qui pourraient être ajoutées. Bien entendu, nous souhaiterions encourager tout le monde à prendre le code source de </w:t>
      </w:r>
      <w:proofErr w:type="spellStart"/>
      <w:r>
        <w:rPr>
          <w:rFonts w:ascii="Times New Roman" w:hAnsi="Times New Roman"/>
          <w:sz w:val="24"/>
          <w:szCs w:val="24"/>
        </w:rPr>
        <w:t>NoteApp</w:t>
      </w:r>
      <w:proofErr w:type="spellEnd"/>
      <w:del w:id="147" w:author="Thibaut Cuvelier" w:date="2018-11-23T11:18:00Z">
        <w:r w:rsidDel="005D7775">
          <w:rPr>
            <w:rFonts w:ascii="Times New Roman" w:hAnsi="Times New Roman"/>
            <w:sz w:val="24"/>
            <w:szCs w:val="24"/>
          </w:rPr>
          <w:delText>*</w:delText>
        </w:r>
      </w:del>
      <w:r>
        <w:rPr>
          <w:rFonts w:ascii="Times New Roman" w:hAnsi="Times New Roman"/>
          <w:sz w:val="24"/>
          <w:szCs w:val="24"/>
        </w:rPr>
        <w:t xml:space="preserve"> et le développer plus en profondeur en redesignant éventuellement l'entièreté de l'interface utilisateur et en ajoutant de nouvelles fonctionnalités.</w:t>
      </w:r>
    </w:p>
    <w:p w14:paraId="29E03EF7" w14:textId="77777777" w:rsidR="001A5D0A" w:rsidRDefault="001A5D0A">
      <w:pPr>
        <w:pStyle w:val="PreformattedText"/>
        <w:spacing w:after="283"/>
        <w:rPr>
          <w:rFonts w:ascii="Times New Roman" w:hAnsi="Times New Roman"/>
          <w:sz w:val="24"/>
          <w:szCs w:val="24"/>
        </w:rPr>
      </w:pPr>
    </w:p>
    <w:p w14:paraId="1ADC5B0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Voici une liste des thèmes principaux abordés dans ce chapitre :</w:t>
      </w:r>
    </w:p>
    <w:p w14:paraId="129CF875" w14:textId="2DC5DFAD" w:rsidR="001A5D0A" w:rsidRDefault="002E797E">
      <w:pPr>
        <w:pStyle w:val="PreformattedText"/>
        <w:spacing w:after="283"/>
        <w:rPr>
          <w:rFonts w:ascii="Times New Roman" w:hAnsi="Times New Roman"/>
          <w:sz w:val="24"/>
          <w:szCs w:val="24"/>
        </w:rPr>
      </w:pPr>
      <w:r>
        <w:rPr>
          <w:rFonts w:ascii="Times New Roman" w:hAnsi="Times New Roman"/>
          <w:sz w:val="24"/>
          <w:szCs w:val="24"/>
        </w:rPr>
        <w:tab/>
      </w:r>
      <w:ins w:id="148" w:author="Thibaut Cuvelier" w:date="2018-11-23T11:19:00Z">
        <w:r w:rsidR="00280427">
          <w:rPr>
            <w:rFonts w:ascii="Times New Roman" w:hAnsi="Times New Roman"/>
            <w:sz w:val="24"/>
            <w:szCs w:val="24"/>
            <w:lang w:val="en-BE"/>
          </w:rPr>
          <w:t>p</w:t>
        </w:r>
      </w:ins>
      <w:del w:id="149" w:author="Thibaut Cuvelier" w:date="2018-11-23T11:19:00Z">
        <w:r w:rsidDel="00280427">
          <w:rPr>
            <w:rFonts w:ascii="Times New Roman" w:hAnsi="Times New Roman"/>
            <w:sz w:val="24"/>
            <w:szCs w:val="24"/>
          </w:rPr>
          <w:delText>P</w:delText>
        </w:r>
      </w:del>
      <w:r>
        <w:rPr>
          <w:rFonts w:ascii="Times New Roman" w:hAnsi="Times New Roman"/>
          <w:sz w:val="24"/>
          <w:szCs w:val="24"/>
        </w:rPr>
        <w:t xml:space="preserve">lus de </w:t>
      </w:r>
      <w:ins w:id="150" w:author="Thibaut Cuvelier" w:date="2018-11-23T11:19:00Z">
        <w:r w:rsidR="00280427">
          <w:rPr>
            <w:rFonts w:ascii="Times New Roman" w:hAnsi="Times New Roman"/>
            <w:sz w:val="24"/>
            <w:szCs w:val="24"/>
            <w:lang w:val="en-BE"/>
          </w:rPr>
          <w:t>J</w:t>
        </w:r>
      </w:ins>
      <w:del w:id="151" w:author="Thibaut Cuvelier" w:date="2018-11-23T11:19:00Z">
        <w:r w:rsidDel="00280427">
          <w:rPr>
            <w:rFonts w:ascii="Times New Roman" w:hAnsi="Times New Roman"/>
            <w:sz w:val="24"/>
            <w:szCs w:val="24"/>
          </w:rPr>
          <w:delText>j</w:delText>
        </w:r>
      </w:del>
      <w:r>
        <w:rPr>
          <w:rFonts w:ascii="Times New Roman" w:hAnsi="Times New Roman"/>
          <w:sz w:val="24"/>
          <w:szCs w:val="24"/>
        </w:rPr>
        <w:t>ava</w:t>
      </w:r>
      <w:ins w:id="152" w:author="Thibaut Cuvelier" w:date="2018-11-23T11:19:00Z">
        <w:r w:rsidR="00280427">
          <w:rPr>
            <w:rFonts w:ascii="Times New Roman" w:hAnsi="Times New Roman"/>
            <w:sz w:val="24"/>
            <w:szCs w:val="24"/>
            <w:lang w:val="en-BE"/>
          </w:rPr>
          <w:t>S</w:t>
        </w:r>
      </w:ins>
      <w:del w:id="153" w:author="Thibaut Cuvelier" w:date="2018-11-23T11:19:00Z">
        <w:r w:rsidDel="00280427">
          <w:rPr>
            <w:rFonts w:ascii="Times New Roman" w:hAnsi="Times New Roman"/>
            <w:sz w:val="24"/>
            <w:szCs w:val="24"/>
          </w:rPr>
          <w:delText>s</w:delText>
        </w:r>
      </w:del>
      <w:proofErr w:type="spellStart"/>
      <w:r>
        <w:rPr>
          <w:rFonts w:ascii="Times New Roman" w:hAnsi="Times New Roman"/>
          <w:sz w:val="24"/>
          <w:szCs w:val="24"/>
        </w:rPr>
        <w:t>cript</w:t>
      </w:r>
      <w:proofErr w:type="spellEnd"/>
      <w:r>
        <w:rPr>
          <w:rFonts w:ascii="Times New Roman" w:hAnsi="Times New Roman"/>
          <w:sz w:val="24"/>
          <w:szCs w:val="24"/>
        </w:rPr>
        <w:t xml:space="preserve"> utilisé pour améliorer la </w:t>
      </w:r>
      <w:proofErr w:type="gramStart"/>
      <w:r w:rsidRPr="005D7775">
        <w:rPr>
          <w:rFonts w:ascii="Times New Roman" w:hAnsi="Times New Roman"/>
          <w:sz w:val="24"/>
          <w:szCs w:val="24"/>
        </w:rPr>
        <w:t>fonctionnalité</w:t>
      </w:r>
      <w:ins w:id="154" w:author="Thibaut Cuvelier" w:date="2018-11-23T11:18:00Z">
        <w:r w:rsidR="005D7775">
          <w:rPr>
            <w:rFonts w:ascii="Times New Roman" w:hAnsi="Times New Roman"/>
            <w:sz w:val="24"/>
            <w:szCs w:val="24"/>
            <w:lang w:val="en-BE"/>
          </w:rPr>
          <w:t xml:space="preserve"> ;</w:t>
        </w:r>
      </w:ins>
      <w:proofErr w:type="gramEnd"/>
      <w:del w:id="155" w:author="Thibaut Cuvelier" w:date="2018-11-23T11:18:00Z">
        <w:r w:rsidRPr="005D7775" w:rsidDel="005D7775">
          <w:rPr>
            <w:rFonts w:ascii="Times New Roman" w:hAnsi="Times New Roman"/>
            <w:sz w:val="24"/>
            <w:szCs w:val="24"/>
          </w:rPr>
          <w:delText>s</w:delText>
        </w:r>
      </w:del>
      <w:r>
        <w:rPr>
          <w:rFonts w:ascii="Times New Roman" w:hAnsi="Times New Roman"/>
          <w:sz w:val="24"/>
          <w:szCs w:val="24"/>
        </w:rPr>
        <w:t>.</w:t>
      </w:r>
    </w:p>
    <w:p w14:paraId="2AF45CF9" w14:textId="2801937C" w:rsidR="001A5D0A" w:rsidRPr="005D7775" w:rsidRDefault="002E797E">
      <w:pPr>
        <w:pStyle w:val="PreformattedText"/>
        <w:spacing w:after="283"/>
        <w:rPr>
          <w:rFonts w:ascii="Times New Roman" w:hAnsi="Times New Roman"/>
          <w:sz w:val="24"/>
          <w:szCs w:val="24"/>
          <w:lang w:val="en-BE"/>
          <w:rPrChange w:id="156" w:author="Thibaut Cuvelier" w:date="2018-11-23T11:18:00Z">
            <w:rPr>
              <w:rFonts w:ascii="Times New Roman" w:hAnsi="Times New Roman"/>
              <w:sz w:val="24"/>
              <w:szCs w:val="24"/>
            </w:rPr>
          </w:rPrChange>
        </w:rPr>
      </w:pPr>
      <w:r>
        <w:rPr>
          <w:rFonts w:ascii="Times New Roman" w:hAnsi="Times New Roman"/>
          <w:sz w:val="24"/>
          <w:szCs w:val="24"/>
        </w:rPr>
        <w:tab/>
      </w:r>
      <w:ins w:id="157" w:author="Thibaut Cuvelier" w:date="2018-11-23T11:19:00Z">
        <w:r w:rsidR="00280427">
          <w:rPr>
            <w:rFonts w:ascii="Times New Roman" w:hAnsi="Times New Roman"/>
            <w:sz w:val="24"/>
            <w:szCs w:val="24"/>
            <w:lang w:val="en-BE"/>
          </w:rPr>
          <w:t>t</w:t>
        </w:r>
      </w:ins>
      <w:del w:id="158" w:author="Thibaut Cuvelier" w:date="2018-11-23T11:19:00Z">
        <w:r w:rsidDel="00280427">
          <w:rPr>
            <w:rFonts w:ascii="Times New Roman" w:hAnsi="Times New Roman"/>
            <w:sz w:val="24"/>
            <w:szCs w:val="24"/>
          </w:rPr>
          <w:delText>T</w:delText>
        </w:r>
      </w:del>
      <w:proofErr w:type="spellStart"/>
      <w:r>
        <w:rPr>
          <w:rFonts w:ascii="Times New Roman" w:hAnsi="Times New Roman"/>
          <w:sz w:val="24"/>
          <w:szCs w:val="24"/>
        </w:rPr>
        <w:t>ravailler</w:t>
      </w:r>
      <w:proofErr w:type="spellEnd"/>
      <w:r>
        <w:rPr>
          <w:rFonts w:ascii="Times New Roman" w:hAnsi="Times New Roman"/>
          <w:sz w:val="24"/>
          <w:szCs w:val="24"/>
        </w:rPr>
        <w:t xml:space="preserve"> avec le classement en </w:t>
      </w:r>
      <w:r w:rsidRPr="005D7775">
        <w:rPr>
          <w:rFonts w:ascii="Times New Roman" w:hAnsi="Times New Roman"/>
          <w:i/>
          <w:sz w:val="24"/>
          <w:szCs w:val="24"/>
          <w:rPrChange w:id="159" w:author="Thibaut Cuvelier" w:date="2018-11-23T11:18:00Z">
            <w:rPr>
              <w:rFonts w:ascii="Times New Roman" w:hAnsi="Times New Roman"/>
              <w:sz w:val="24"/>
              <w:szCs w:val="24"/>
            </w:rPr>
          </w:rPrChange>
        </w:rPr>
        <w:t>z</w:t>
      </w:r>
      <w:r>
        <w:rPr>
          <w:rFonts w:ascii="Times New Roman" w:hAnsi="Times New Roman"/>
          <w:sz w:val="24"/>
          <w:szCs w:val="24"/>
        </w:rPr>
        <w:t xml:space="preserve"> des items </w:t>
      </w:r>
      <w:proofErr w:type="gramStart"/>
      <w:r>
        <w:rPr>
          <w:rFonts w:ascii="Times New Roman" w:hAnsi="Times New Roman"/>
          <w:sz w:val="24"/>
          <w:szCs w:val="24"/>
        </w:rPr>
        <w:t>QML</w:t>
      </w:r>
      <w:ins w:id="160" w:author="Thibaut Cuvelier" w:date="2018-11-23T11:18:00Z">
        <w:r w:rsidR="005D7775">
          <w:rPr>
            <w:rFonts w:ascii="Times New Roman" w:hAnsi="Times New Roman"/>
            <w:sz w:val="24"/>
            <w:szCs w:val="24"/>
            <w:lang w:val="en-BE"/>
          </w:rPr>
          <w:t xml:space="preserve"> ;</w:t>
        </w:r>
      </w:ins>
      <w:proofErr w:type="gramEnd"/>
    </w:p>
    <w:p w14:paraId="7B9F8655" w14:textId="0E7EBD03" w:rsidR="001A5D0A" w:rsidRPr="005D7775" w:rsidRDefault="002E797E">
      <w:pPr>
        <w:pStyle w:val="PreformattedText"/>
        <w:spacing w:after="283"/>
        <w:rPr>
          <w:rFonts w:ascii="Times New Roman" w:hAnsi="Times New Roman"/>
          <w:sz w:val="24"/>
          <w:szCs w:val="24"/>
          <w:lang w:val="en-BE"/>
          <w:rPrChange w:id="161" w:author="Thibaut Cuvelier" w:date="2018-11-23T11:18:00Z">
            <w:rPr>
              <w:rFonts w:ascii="Times New Roman" w:hAnsi="Times New Roman"/>
              <w:sz w:val="24"/>
              <w:szCs w:val="24"/>
            </w:rPr>
          </w:rPrChange>
        </w:rPr>
      </w:pPr>
      <w:r>
        <w:rPr>
          <w:rFonts w:ascii="Times New Roman" w:hAnsi="Times New Roman"/>
          <w:sz w:val="24"/>
          <w:szCs w:val="24"/>
        </w:rPr>
        <w:tab/>
      </w:r>
      <w:del w:id="162" w:author="Thibaut Cuvelier" w:date="2018-11-23T11:19:00Z">
        <w:r w:rsidDel="00280427">
          <w:rPr>
            <w:rFonts w:ascii="Times New Roman" w:hAnsi="Times New Roman"/>
            <w:sz w:val="24"/>
            <w:szCs w:val="24"/>
          </w:rPr>
          <w:delText>U</w:delText>
        </w:r>
      </w:del>
      <w:ins w:id="163" w:author="Thibaut Cuvelier" w:date="2018-11-23T11:19:00Z">
        <w:r w:rsidR="00280427">
          <w:rPr>
            <w:rFonts w:ascii="Times New Roman" w:hAnsi="Times New Roman"/>
            <w:sz w:val="24"/>
            <w:szCs w:val="24"/>
            <w:lang w:val="en-BE"/>
          </w:rPr>
          <w:t>u</w:t>
        </w:r>
      </w:ins>
      <w:proofErr w:type="spellStart"/>
      <w:r>
        <w:rPr>
          <w:rFonts w:ascii="Times New Roman" w:hAnsi="Times New Roman"/>
          <w:sz w:val="24"/>
          <w:szCs w:val="24"/>
        </w:rPr>
        <w:t>tiliser</w:t>
      </w:r>
      <w:proofErr w:type="spellEnd"/>
      <w:r>
        <w:rPr>
          <w:rFonts w:ascii="Times New Roman" w:hAnsi="Times New Roman"/>
          <w:sz w:val="24"/>
          <w:szCs w:val="24"/>
        </w:rPr>
        <w:t xml:space="preserve"> des polices </w:t>
      </w:r>
      <w:del w:id="164" w:author="Thibaut Cuvelier" w:date="2018-11-23T11:20:00Z">
        <w:r w:rsidDel="00280427">
          <w:rPr>
            <w:rFonts w:ascii="Times New Roman" w:hAnsi="Times New Roman"/>
            <w:sz w:val="24"/>
            <w:szCs w:val="24"/>
          </w:rPr>
          <w:delText xml:space="preserve">customisés </w:delText>
        </w:r>
      </w:del>
      <w:proofErr w:type="spellStart"/>
      <w:ins w:id="165" w:author="Thibaut Cuvelier" w:date="2018-11-23T11:20:00Z">
        <w:r w:rsidR="00280427">
          <w:rPr>
            <w:rFonts w:ascii="Times New Roman" w:hAnsi="Times New Roman"/>
            <w:sz w:val="24"/>
            <w:szCs w:val="24"/>
            <w:lang w:val="en-BE"/>
          </w:rPr>
          <w:t>personnalisées</w:t>
        </w:r>
        <w:proofErr w:type="spellEnd"/>
        <w:r w:rsidR="00280427">
          <w:rPr>
            <w:rFonts w:ascii="Times New Roman" w:hAnsi="Times New Roman"/>
            <w:sz w:val="24"/>
            <w:szCs w:val="24"/>
          </w:rPr>
          <w:t xml:space="preserve"> </w:t>
        </w:r>
      </w:ins>
      <w:r>
        <w:rPr>
          <w:rFonts w:ascii="Times New Roman" w:hAnsi="Times New Roman"/>
          <w:sz w:val="24"/>
          <w:szCs w:val="24"/>
        </w:rPr>
        <w:t>pour l</w:t>
      </w:r>
      <w:del w:id="166" w:author="Thibaut Cuvelier" w:date="2018-11-23T11:20:00Z">
        <w:r w:rsidDel="00280427">
          <w:rPr>
            <w:rFonts w:ascii="Times New Roman" w:hAnsi="Times New Roman"/>
            <w:sz w:val="24"/>
            <w:szCs w:val="24"/>
          </w:rPr>
          <w:delText>'</w:delText>
        </w:r>
      </w:del>
      <w:ins w:id="167" w:author="Thibaut Cuvelier" w:date="2018-11-23T11:20:00Z">
        <w:r w:rsidR="00280427">
          <w:rPr>
            <w:rFonts w:ascii="Times New Roman" w:hAnsi="Times New Roman"/>
            <w:sz w:val="24"/>
            <w:szCs w:val="24"/>
          </w:rPr>
          <w:t>’</w:t>
        </w:r>
      </w:ins>
      <w:r>
        <w:rPr>
          <w:rFonts w:ascii="Times New Roman" w:hAnsi="Times New Roman"/>
          <w:sz w:val="24"/>
          <w:szCs w:val="24"/>
        </w:rPr>
        <w:t>application</w:t>
      </w:r>
      <w:ins w:id="168" w:author="Thibaut Cuvelier" w:date="2018-11-23T11:18:00Z">
        <w:r w:rsidR="005D7775">
          <w:rPr>
            <w:rFonts w:ascii="Times New Roman" w:hAnsi="Times New Roman"/>
            <w:sz w:val="24"/>
            <w:szCs w:val="24"/>
            <w:lang w:val="en-BE"/>
          </w:rPr>
          <w:t>.</w:t>
        </w:r>
      </w:ins>
    </w:p>
    <w:p w14:paraId="31F16ED4" w14:textId="77777777" w:rsidR="001A5D0A" w:rsidRDefault="001A5D0A">
      <w:pPr>
        <w:pStyle w:val="PreformattedText"/>
        <w:spacing w:after="283"/>
        <w:rPr>
          <w:rFonts w:ascii="Times New Roman" w:hAnsi="Times New Roman"/>
          <w:sz w:val="24"/>
          <w:szCs w:val="24"/>
        </w:rPr>
      </w:pPr>
    </w:p>
    <w:p w14:paraId="16358FEA" w14:textId="57EF26FA" w:rsidR="001A5D0A" w:rsidRDefault="002E797E">
      <w:pPr>
        <w:pStyle w:val="PreformattedText"/>
        <w:spacing w:after="283"/>
        <w:rPr>
          <w:rFonts w:ascii="Times New Roman" w:hAnsi="Times New Roman"/>
          <w:sz w:val="30"/>
          <w:szCs w:val="30"/>
        </w:rPr>
      </w:pPr>
      <w:r>
        <w:rPr>
          <w:rFonts w:ascii="Times New Roman" w:hAnsi="Times New Roman"/>
          <w:sz w:val="30"/>
          <w:szCs w:val="30"/>
        </w:rPr>
        <w:t>6.1 Améliorer la fonctionnalité de l</w:t>
      </w:r>
      <w:del w:id="169" w:author="Thibaut Cuvelier" w:date="2018-11-23T11:20:00Z">
        <w:r w:rsidDel="00280427">
          <w:rPr>
            <w:rFonts w:ascii="Times New Roman" w:hAnsi="Times New Roman"/>
            <w:sz w:val="30"/>
            <w:szCs w:val="30"/>
          </w:rPr>
          <w:delText>'</w:delText>
        </w:r>
      </w:del>
      <w:ins w:id="170" w:author="Thibaut Cuvelier" w:date="2018-11-23T11:20:00Z">
        <w:r w:rsidR="00280427">
          <w:rPr>
            <w:rFonts w:ascii="Times New Roman" w:hAnsi="Times New Roman"/>
            <w:sz w:val="30"/>
            <w:szCs w:val="30"/>
          </w:rPr>
          <w:t>’</w:t>
        </w:r>
      </w:ins>
      <w:r>
        <w:rPr>
          <w:rFonts w:ascii="Times New Roman" w:hAnsi="Times New Roman"/>
          <w:sz w:val="30"/>
          <w:szCs w:val="30"/>
        </w:rPr>
        <w:t>item Note</w:t>
      </w:r>
    </w:p>
    <w:p w14:paraId="1FDEAFC5" w14:textId="6A001577" w:rsidR="001A5D0A" w:rsidRDefault="002E797E">
      <w:pPr>
        <w:pStyle w:val="PreformattedText"/>
        <w:spacing w:after="283"/>
      </w:pPr>
      <w:r>
        <w:rPr>
          <w:rFonts w:ascii="Times New Roman" w:hAnsi="Times New Roman"/>
          <w:sz w:val="24"/>
          <w:szCs w:val="24"/>
        </w:rPr>
        <w:t xml:space="preserve">Une chouette fonctionnalité pour les items </w:t>
      </w:r>
      <w:r>
        <w:rPr>
          <w:rFonts w:ascii="Times New Roman" w:hAnsi="Times New Roman"/>
          <w:i/>
          <w:iCs/>
          <w:sz w:val="24"/>
          <w:szCs w:val="24"/>
        </w:rPr>
        <w:t>Note</w:t>
      </w:r>
      <w:r>
        <w:rPr>
          <w:rFonts w:ascii="Times New Roman" w:hAnsi="Times New Roman"/>
          <w:sz w:val="24"/>
          <w:szCs w:val="24"/>
        </w:rPr>
        <w:t xml:space="preserve"> serait d</w:t>
      </w:r>
      <w:del w:id="171" w:author="Thibaut Cuvelier" w:date="2018-11-23T11:20:00Z">
        <w:r w:rsidDel="00280427">
          <w:rPr>
            <w:rFonts w:ascii="Times New Roman" w:hAnsi="Times New Roman"/>
            <w:sz w:val="24"/>
            <w:szCs w:val="24"/>
          </w:rPr>
          <w:delText>'</w:delText>
        </w:r>
      </w:del>
      <w:ins w:id="172" w:author="Thibaut Cuvelier" w:date="2018-11-23T11:20:00Z">
        <w:r w:rsidR="00280427">
          <w:rPr>
            <w:rFonts w:ascii="Times New Roman" w:hAnsi="Times New Roman"/>
            <w:sz w:val="24"/>
            <w:szCs w:val="24"/>
          </w:rPr>
          <w:t>’</w:t>
        </w:r>
      </w:ins>
      <w:r>
        <w:rPr>
          <w:rFonts w:ascii="Times New Roman" w:hAnsi="Times New Roman"/>
          <w:sz w:val="24"/>
          <w:szCs w:val="24"/>
        </w:rPr>
        <w:t>avoir la note qui grandit au fur et à mesure que du texte est tapé.</w:t>
      </w:r>
    </w:p>
    <w:p w14:paraId="3D09CF0A" w14:textId="2ED4D589"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Disons juste, pour des raisons de simplicité, que la note </w:t>
      </w:r>
      <w:del w:id="173" w:author="Thibaut Cuvelier" w:date="2018-11-23T11:18:00Z">
        <w:r w:rsidDel="005B1A8A">
          <w:rPr>
            <w:rFonts w:ascii="Times New Roman" w:hAnsi="Times New Roman"/>
            <w:sz w:val="24"/>
            <w:szCs w:val="24"/>
          </w:rPr>
          <w:delText xml:space="preserve">va </w:delText>
        </w:r>
      </w:del>
      <w:r>
        <w:rPr>
          <w:rFonts w:ascii="Times New Roman" w:hAnsi="Times New Roman"/>
          <w:sz w:val="24"/>
          <w:szCs w:val="24"/>
        </w:rPr>
        <w:t>grandi</w:t>
      </w:r>
      <w:del w:id="174" w:author="Thibaut Cuvelier" w:date="2018-11-23T11:18:00Z">
        <w:r w:rsidDel="005B1A8A">
          <w:rPr>
            <w:rFonts w:ascii="Times New Roman" w:hAnsi="Times New Roman"/>
            <w:sz w:val="24"/>
            <w:szCs w:val="24"/>
          </w:rPr>
          <w:delText xml:space="preserve">r </w:delText>
        </w:r>
      </w:del>
      <w:ins w:id="175" w:author="Thibaut Cuvelier" w:date="2018-11-23T11:18:00Z">
        <w:r w:rsidR="005B1A8A">
          <w:rPr>
            <w:rFonts w:ascii="Times New Roman" w:hAnsi="Times New Roman"/>
            <w:sz w:val="24"/>
            <w:szCs w:val="24"/>
            <w:lang w:val="en-BE"/>
          </w:rPr>
          <w:t>t</w:t>
        </w:r>
      </w:ins>
      <w:r>
        <w:rPr>
          <w:rFonts w:ascii="Times New Roman" w:hAnsi="Times New Roman"/>
          <w:sz w:val="24"/>
          <w:szCs w:val="24"/>
        </w:rPr>
        <w:t xml:space="preserve"> verticalement tant que </w:t>
      </w:r>
      <w:proofErr w:type="spellStart"/>
      <w:ins w:id="176" w:author="Thibaut Cuvelier" w:date="2018-11-23T11:20:00Z">
        <w:r w:rsidR="00280427">
          <w:rPr>
            <w:rFonts w:ascii="Times New Roman" w:hAnsi="Times New Roman"/>
            <w:sz w:val="24"/>
            <w:szCs w:val="24"/>
            <w:lang w:val="en-BE"/>
          </w:rPr>
          <w:t>l’utilisateur</w:t>
        </w:r>
        <w:proofErr w:type="spellEnd"/>
        <w:r w:rsidR="00280427">
          <w:rPr>
            <w:rFonts w:ascii="Times New Roman" w:hAnsi="Times New Roman"/>
            <w:sz w:val="24"/>
            <w:szCs w:val="24"/>
            <w:lang w:val="en-BE"/>
          </w:rPr>
          <w:t xml:space="preserve"> tape </w:t>
        </w:r>
      </w:ins>
      <w:r>
        <w:rPr>
          <w:rFonts w:ascii="Times New Roman" w:hAnsi="Times New Roman"/>
          <w:sz w:val="24"/>
          <w:szCs w:val="24"/>
        </w:rPr>
        <w:t xml:space="preserve">du texte </w:t>
      </w:r>
      <w:del w:id="177" w:author="Thibaut Cuvelier" w:date="2018-11-23T11:20:00Z">
        <w:r w:rsidDel="00280427">
          <w:rPr>
            <w:rFonts w:ascii="Times New Roman" w:hAnsi="Times New Roman"/>
            <w:sz w:val="24"/>
            <w:szCs w:val="24"/>
          </w:rPr>
          <w:delText xml:space="preserve">est entré </w:delText>
        </w:r>
      </w:del>
      <w:r>
        <w:rPr>
          <w:rFonts w:ascii="Times New Roman" w:hAnsi="Times New Roman"/>
          <w:sz w:val="24"/>
          <w:szCs w:val="24"/>
        </w:rPr>
        <w:t>et que la note entoure le texte pour tenir en largeur.</w:t>
      </w:r>
    </w:p>
    <w:p w14:paraId="3C588E7F" w14:textId="1607A5B1" w:rsidR="001A5D0A" w:rsidRDefault="002E797E">
      <w:pPr>
        <w:pStyle w:val="PreformattedText"/>
        <w:spacing w:after="283"/>
      </w:pPr>
      <w:r>
        <w:rPr>
          <w:rFonts w:ascii="Times New Roman" w:hAnsi="Times New Roman"/>
          <w:sz w:val="24"/>
          <w:szCs w:val="24"/>
        </w:rPr>
        <w:t xml:space="preserve">Le type </w:t>
      </w:r>
      <w:proofErr w:type="spellStart"/>
      <w:r>
        <w:rPr>
          <w:rFonts w:ascii="Times New Roman" w:hAnsi="Times New Roman"/>
          <w:i/>
          <w:iCs/>
          <w:sz w:val="24"/>
          <w:szCs w:val="24"/>
        </w:rPr>
        <w:t>Text</w:t>
      </w:r>
      <w:proofErr w:type="spellEnd"/>
      <w:r>
        <w:rPr>
          <w:rFonts w:ascii="Times New Roman" w:hAnsi="Times New Roman"/>
          <w:i/>
          <w:iCs/>
          <w:sz w:val="24"/>
          <w:szCs w:val="24"/>
        </w:rPr>
        <w:t xml:space="preserve"> </w:t>
      </w:r>
      <w:r>
        <w:rPr>
          <w:rFonts w:ascii="Times New Roman" w:hAnsi="Times New Roman"/>
          <w:sz w:val="24"/>
          <w:szCs w:val="24"/>
        </w:rPr>
        <w:t xml:space="preserve">a une propriété </w:t>
      </w:r>
      <w:proofErr w:type="spellStart"/>
      <w:r>
        <w:rPr>
          <w:rFonts w:ascii="Times New Roman" w:hAnsi="Times New Roman"/>
          <w:i/>
          <w:iCs/>
          <w:sz w:val="24"/>
          <w:szCs w:val="24"/>
        </w:rPr>
        <w:t>paintedHeight</w:t>
      </w:r>
      <w:proofErr w:type="spellEnd"/>
      <w:r>
        <w:rPr>
          <w:rFonts w:ascii="Times New Roman" w:hAnsi="Times New Roman"/>
          <w:sz w:val="24"/>
          <w:szCs w:val="24"/>
        </w:rPr>
        <w:t xml:space="preserve"> qui </w:t>
      </w:r>
      <w:del w:id="178" w:author="Thibaut Cuvelier" w:date="2018-11-23T11:20:00Z">
        <w:r w:rsidDel="00280427">
          <w:rPr>
            <w:rFonts w:ascii="Times New Roman" w:hAnsi="Times New Roman"/>
            <w:sz w:val="24"/>
            <w:szCs w:val="24"/>
          </w:rPr>
          <w:delText xml:space="preserve">nous </w:delText>
        </w:r>
      </w:del>
      <w:r>
        <w:rPr>
          <w:rFonts w:ascii="Times New Roman" w:hAnsi="Times New Roman"/>
          <w:sz w:val="24"/>
          <w:szCs w:val="24"/>
        </w:rPr>
        <w:t xml:space="preserve">donne la taille actuelle du texte affiché </w:t>
      </w:r>
      <w:del w:id="179" w:author="Thibaut Cuvelier" w:date="2018-11-23T11:20:00Z">
        <w:r w:rsidDel="00280427">
          <w:rPr>
            <w:rFonts w:ascii="Times New Roman" w:hAnsi="Times New Roman"/>
            <w:sz w:val="24"/>
            <w:szCs w:val="24"/>
          </w:rPr>
          <w:delText xml:space="preserve">sur </w:delText>
        </w:r>
      </w:del>
      <w:ins w:id="180" w:author="Thibaut Cuvelier" w:date="2018-11-23T11:20:00Z">
        <w:r w:rsidR="00280427">
          <w:rPr>
            <w:rFonts w:ascii="Times New Roman" w:hAnsi="Times New Roman"/>
            <w:sz w:val="24"/>
            <w:szCs w:val="24"/>
            <w:lang w:val="en-BE"/>
          </w:rPr>
          <w:t>à</w:t>
        </w:r>
        <w:r w:rsidR="00280427">
          <w:rPr>
            <w:rFonts w:ascii="Times New Roman" w:hAnsi="Times New Roman"/>
            <w:sz w:val="24"/>
            <w:szCs w:val="24"/>
          </w:rPr>
          <w:t xml:space="preserve"> </w:t>
        </w:r>
      </w:ins>
      <w:r>
        <w:rPr>
          <w:rFonts w:ascii="Times New Roman" w:hAnsi="Times New Roman"/>
          <w:sz w:val="24"/>
          <w:szCs w:val="24"/>
        </w:rPr>
        <w:t>l'écran.</w:t>
      </w:r>
      <w:del w:id="181" w:author="Thibaut Cuvelier" w:date="2018-11-23T11:20:00Z">
        <w:r w:rsidDel="00280427">
          <w:rPr>
            <w:rFonts w:ascii="Times New Roman" w:hAnsi="Times New Roman"/>
            <w:sz w:val="24"/>
            <w:szCs w:val="24"/>
          </w:rPr>
          <w:delText xml:space="preserve"> A</w:delText>
        </w:r>
      </w:del>
      <w:ins w:id="182" w:author="Thibaut Cuvelier" w:date="2018-11-23T11:20:00Z">
        <w:r w:rsidR="00280427">
          <w:rPr>
            <w:rFonts w:ascii="Times New Roman" w:hAnsi="Times New Roman"/>
            <w:sz w:val="24"/>
            <w:szCs w:val="24"/>
            <w:lang w:val="en-BE"/>
          </w:rPr>
          <w:t xml:space="preserve"> À</w:t>
        </w:r>
      </w:ins>
      <w:r>
        <w:rPr>
          <w:rFonts w:ascii="Times New Roman" w:hAnsi="Times New Roman"/>
          <w:sz w:val="24"/>
          <w:szCs w:val="24"/>
        </w:rPr>
        <w:t xml:space="preserve"> partir de cette valeur, nous pouvons augmenter ou diminuer la hauteur de la note.</w:t>
      </w:r>
    </w:p>
    <w:p w14:paraId="2C5F6C23" w14:textId="754ED9F0" w:rsidR="001A5D0A" w:rsidRDefault="002E797E">
      <w:pPr>
        <w:pStyle w:val="PreformattedText"/>
        <w:spacing w:after="283"/>
      </w:pPr>
      <w:r>
        <w:rPr>
          <w:rFonts w:ascii="Times New Roman" w:hAnsi="Times New Roman"/>
          <w:sz w:val="24"/>
          <w:szCs w:val="24"/>
        </w:rPr>
        <w:t>Premièrement, définissons une fonction Java</w:t>
      </w:r>
      <w:ins w:id="183" w:author="Thibaut Cuvelier" w:date="2018-11-23T11:21:00Z">
        <w:r w:rsidR="00280427">
          <w:rPr>
            <w:rFonts w:ascii="Times New Roman" w:hAnsi="Times New Roman"/>
            <w:sz w:val="24"/>
            <w:szCs w:val="24"/>
            <w:lang w:val="en-BE"/>
          </w:rPr>
          <w:t>S</w:t>
        </w:r>
      </w:ins>
      <w:del w:id="184" w:author="Thibaut Cuvelier" w:date="2018-11-23T11:21:00Z">
        <w:r w:rsidDel="00280427">
          <w:rPr>
            <w:rFonts w:ascii="Times New Roman" w:hAnsi="Times New Roman"/>
            <w:sz w:val="24"/>
            <w:szCs w:val="24"/>
          </w:rPr>
          <w:delText>s</w:delText>
        </w:r>
      </w:del>
      <w:proofErr w:type="spellStart"/>
      <w:r>
        <w:rPr>
          <w:rFonts w:ascii="Times New Roman" w:hAnsi="Times New Roman"/>
          <w:sz w:val="24"/>
          <w:szCs w:val="24"/>
        </w:rPr>
        <w:t>cript</w:t>
      </w:r>
      <w:proofErr w:type="spellEnd"/>
      <w:r>
        <w:rPr>
          <w:rFonts w:ascii="Times New Roman" w:hAnsi="Times New Roman"/>
          <w:sz w:val="24"/>
          <w:szCs w:val="24"/>
        </w:rPr>
        <w:t xml:space="preserve"> </w:t>
      </w:r>
      <w:del w:id="185" w:author="Thibaut Cuvelier" w:date="2018-11-23T11:21:00Z">
        <w:r w:rsidDel="00280427">
          <w:rPr>
            <w:rFonts w:ascii="Times New Roman" w:hAnsi="Times New Roman"/>
            <w:sz w:val="24"/>
            <w:szCs w:val="24"/>
          </w:rPr>
          <w:delText xml:space="preserve">helper </w:delText>
        </w:r>
      </w:del>
      <w:r>
        <w:rPr>
          <w:rFonts w:ascii="Times New Roman" w:hAnsi="Times New Roman"/>
          <w:sz w:val="24"/>
          <w:szCs w:val="24"/>
        </w:rPr>
        <w:t xml:space="preserve">qui calcule la valeur de la propriété </w:t>
      </w:r>
      <w:r>
        <w:rPr>
          <w:rFonts w:ascii="Times New Roman" w:hAnsi="Times New Roman"/>
          <w:sz w:val="24"/>
          <w:szCs w:val="24"/>
        </w:rPr>
        <w:lastRenderedPageBreak/>
        <w:t xml:space="preserve">hauteur du type </w:t>
      </w:r>
      <w:r>
        <w:rPr>
          <w:rFonts w:ascii="Times New Roman" w:hAnsi="Times New Roman"/>
          <w:i/>
          <w:iCs/>
          <w:sz w:val="24"/>
          <w:szCs w:val="24"/>
        </w:rPr>
        <w:t>Item</w:t>
      </w:r>
      <w:r>
        <w:rPr>
          <w:rFonts w:ascii="Times New Roman" w:hAnsi="Times New Roman"/>
          <w:sz w:val="24"/>
          <w:szCs w:val="24"/>
        </w:rPr>
        <w:t xml:space="preserve">, qui est le type de plus haut niveau pour le composant </w:t>
      </w:r>
      <w:r>
        <w:rPr>
          <w:rFonts w:ascii="Times New Roman" w:hAnsi="Times New Roman"/>
          <w:i/>
          <w:iCs/>
          <w:sz w:val="24"/>
          <w:szCs w:val="24"/>
        </w:rPr>
        <w:t>Note.</w:t>
      </w:r>
    </w:p>
    <w:p w14:paraId="63C457EC" w14:textId="77777777" w:rsidR="001A5D0A" w:rsidRDefault="001A5D0A">
      <w:pPr>
        <w:pStyle w:val="PreformattedText"/>
        <w:spacing w:after="283"/>
        <w:rPr>
          <w:rFonts w:ascii="Times New Roman" w:hAnsi="Times New Roman"/>
          <w:i/>
          <w:iCs/>
          <w:sz w:val="24"/>
          <w:szCs w:val="24"/>
        </w:rPr>
      </w:pPr>
    </w:p>
    <w:p w14:paraId="7E6DF76F" w14:textId="77777777" w:rsidR="001A5D0A" w:rsidRPr="00C67828" w:rsidRDefault="002E797E">
      <w:pPr>
        <w:pStyle w:val="Standard"/>
        <w:spacing w:after="283"/>
        <w:rPr>
          <w:i/>
          <w:iCs/>
          <w:lang w:val="en-US"/>
        </w:rPr>
      </w:pPr>
      <w:r w:rsidRPr="00C67828">
        <w:rPr>
          <w:i/>
          <w:iCs/>
          <w:lang w:val="en-US"/>
        </w:rPr>
        <w:t xml:space="preserve">// </w:t>
      </w:r>
      <w:proofErr w:type="spellStart"/>
      <w:r w:rsidRPr="00C67828">
        <w:rPr>
          <w:i/>
          <w:iCs/>
          <w:lang w:val="en-US"/>
        </w:rPr>
        <w:t>Note.qml</w:t>
      </w:r>
      <w:proofErr w:type="spellEnd"/>
    </w:p>
    <w:p w14:paraId="5BBA6372" w14:textId="77777777" w:rsidR="001A5D0A" w:rsidRPr="00C67828" w:rsidRDefault="002E797E">
      <w:pPr>
        <w:pStyle w:val="Standard"/>
        <w:rPr>
          <w:rFonts w:ascii="monospace" w:hAnsi="monospace" w:hint="eastAsia"/>
          <w:lang w:val="en-US"/>
        </w:rPr>
      </w:pPr>
      <w:r w:rsidRPr="00C67828">
        <w:rPr>
          <w:rFonts w:ascii="monospace" w:hAnsi="monospace"/>
          <w:lang w:val="en-US"/>
        </w:rPr>
        <w:t>...</w:t>
      </w:r>
    </w:p>
    <w:p w14:paraId="1885EBA7" w14:textId="77777777" w:rsidR="001A5D0A" w:rsidRPr="00C67828" w:rsidRDefault="002E797E">
      <w:pPr>
        <w:pStyle w:val="Standard"/>
        <w:rPr>
          <w:rFonts w:ascii="monospace" w:hAnsi="monospace" w:hint="eastAsia"/>
          <w:lang w:val="en-US"/>
        </w:rPr>
      </w:pPr>
      <w:r w:rsidRPr="00C67828">
        <w:rPr>
          <w:rFonts w:ascii="monospace" w:hAnsi="monospace"/>
          <w:lang w:val="en-US"/>
        </w:rPr>
        <w:t>// JavaScript helper function that calculates the height of</w:t>
      </w:r>
    </w:p>
    <w:p w14:paraId="64AE13F9" w14:textId="77777777" w:rsidR="001A5D0A" w:rsidRPr="00C67828" w:rsidRDefault="002E797E">
      <w:pPr>
        <w:pStyle w:val="Standard"/>
        <w:rPr>
          <w:rFonts w:ascii="monospace" w:hAnsi="monospace" w:hint="eastAsia"/>
          <w:lang w:val="en-US"/>
        </w:rPr>
      </w:pPr>
      <w:r w:rsidRPr="00C67828">
        <w:rPr>
          <w:rFonts w:ascii="monospace" w:hAnsi="monospace"/>
          <w:lang w:val="en-US"/>
        </w:rPr>
        <w:t>// the note as more text is entered or removed.</w:t>
      </w:r>
    </w:p>
    <w:p w14:paraId="05411B0A" w14:textId="77777777" w:rsidR="001A5D0A" w:rsidRPr="00C67828" w:rsidRDefault="002E797E">
      <w:pPr>
        <w:pStyle w:val="Standard"/>
        <w:rPr>
          <w:rFonts w:ascii="monospace" w:hAnsi="monospace" w:hint="eastAsia"/>
          <w:lang w:val="en-US"/>
        </w:rPr>
      </w:pPr>
      <w:r w:rsidRPr="00C67828">
        <w:rPr>
          <w:rFonts w:ascii="monospace" w:hAnsi="monospace"/>
          <w:lang w:val="en-US"/>
        </w:rPr>
        <w:t>function</w:t>
      </w:r>
    </w:p>
    <w:p w14:paraId="2DB71178" w14:textId="77777777" w:rsidR="001A5D0A" w:rsidRPr="00C67828" w:rsidRDefault="002E797E">
      <w:pPr>
        <w:pStyle w:val="Standard"/>
        <w:rPr>
          <w:rFonts w:ascii="monospace" w:hAnsi="monospace" w:hint="eastAsia"/>
          <w:lang w:val="en-US"/>
        </w:rPr>
      </w:pPr>
      <w:proofErr w:type="spellStart"/>
      <w:proofErr w:type="gramStart"/>
      <w:r w:rsidRPr="00C67828">
        <w:rPr>
          <w:rFonts w:ascii="monospace" w:hAnsi="monospace"/>
          <w:lang w:val="en-US"/>
        </w:rPr>
        <w:t>updateNoteHeight</w:t>
      </w:r>
      <w:proofErr w:type="spellEnd"/>
      <w:r w:rsidRPr="00C67828">
        <w:rPr>
          <w:rFonts w:ascii="monospace" w:hAnsi="monospace"/>
          <w:lang w:val="en-US"/>
        </w:rPr>
        <w:t>(</w:t>
      </w:r>
      <w:proofErr w:type="gramEnd"/>
      <w:r w:rsidRPr="00C67828">
        <w:rPr>
          <w:rFonts w:ascii="monospace" w:hAnsi="monospace"/>
          <w:lang w:val="en-US"/>
        </w:rPr>
        <w:t>) {</w:t>
      </w:r>
    </w:p>
    <w:p w14:paraId="63260355" w14:textId="77777777" w:rsidR="001A5D0A" w:rsidRPr="00C67828" w:rsidRDefault="002E797E">
      <w:pPr>
        <w:pStyle w:val="Standard"/>
        <w:rPr>
          <w:rFonts w:ascii="monospace" w:hAnsi="monospace" w:hint="eastAsia"/>
          <w:lang w:val="en-US"/>
        </w:rPr>
      </w:pPr>
      <w:r w:rsidRPr="00C67828">
        <w:rPr>
          <w:rFonts w:ascii="monospace" w:hAnsi="monospace"/>
          <w:lang w:val="en-US"/>
        </w:rPr>
        <w:t>// a note should have a minimum height</w:t>
      </w:r>
    </w:p>
    <w:p w14:paraId="445AAC72" w14:textId="77777777" w:rsidR="001A5D0A" w:rsidRPr="00C67828" w:rsidRDefault="002E797E">
      <w:pPr>
        <w:pStyle w:val="Standard"/>
        <w:rPr>
          <w:rFonts w:ascii="monospace" w:hAnsi="monospace" w:hint="eastAsia"/>
          <w:lang w:val="en-US"/>
        </w:rPr>
      </w:pPr>
      <w:r w:rsidRPr="00C67828">
        <w:rPr>
          <w:rFonts w:ascii="monospace" w:hAnsi="monospace"/>
          <w:lang w:val="en-US"/>
        </w:rPr>
        <w:t>var</w:t>
      </w:r>
    </w:p>
    <w:p w14:paraId="65965FB6"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noteMinHeight</w:t>
      </w:r>
      <w:proofErr w:type="spellEnd"/>
      <w:r w:rsidRPr="00C67828">
        <w:rPr>
          <w:rFonts w:ascii="monospace" w:hAnsi="monospace"/>
          <w:lang w:val="en-US"/>
        </w:rPr>
        <w:t xml:space="preserve"> = 200</w:t>
      </w:r>
    </w:p>
    <w:p w14:paraId="54E2C233" w14:textId="77777777" w:rsidR="001A5D0A" w:rsidRPr="00C67828" w:rsidRDefault="002E797E">
      <w:pPr>
        <w:pStyle w:val="Standard"/>
        <w:rPr>
          <w:rFonts w:ascii="monospace" w:hAnsi="monospace" w:hint="eastAsia"/>
          <w:lang w:val="en-US"/>
        </w:rPr>
      </w:pPr>
      <w:r w:rsidRPr="00C67828">
        <w:rPr>
          <w:rFonts w:ascii="monospace" w:hAnsi="monospace"/>
          <w:lang w:val="en-US"/>
        </w:rPr>
        <w:t>var</w:t>
      </w:r>
    </w:p>
    <w:p w14:paraId="1A410CC0" w14:textId="77777777" w:rsidR="001A5D0A" w:rsidRPr="00C67828" w:rsidRDefault="002E797E">
      <w:pPr>
        <w:pStyle w:val="Standard"/>
        <w:rPr>
          <w:rFonts w:ascii="monospace" w:hAnsi="monospace" w:hint="eastAsia"/>
          <w:lang w:val="en-US"/>
        </w:rPr>
      </w:pPr>
      <w:proofErr w:type="spellStart"/>
      <w:r w:rsidRPr="00C67828">
        <w:rPr>
          <w:rFonts w:ascii="monospace" w:hAnsi="monospace"/>
          <w:lang w:val="en-US"/>
        </w:rPr>
        <w:t>currentHeight</w:t>
      </w:r>
      <w:proofErr w:type="spellEnd"/>
      <w:r w:rsidRPr="00C67828">
        <w:rPr>
          <w:rFonts w:ascii="monospace" w:hAnsi="monospace"/>
          <w:lang w:val="en-US"/>
        </w:rPr>
        <w:t xml:space="preserve"> = </w:t>
      </w:r>
      <w:proofErr w:type="spellStart"/>
      <w:r w:rsidRPr="00C67828">
        <w:rPr>
          <w:rFonts w:ascii="monospace" w:hAnsi="monospace"/>
          <w:lang w:val="en-US"/>
        </w:rPr>
        <w:t>editArea.paintedHeight</w:t>
      </w:r>
      <w:proofErr w:type="spellEnd"/>
      <w:r w:rsidRPr="00C67828">
        <w:rPr>
          <w:rFonts w:ascii="monospace" w:hAnsi="monospace"/>
          <w:lang w:val="en-US"/>
        </w:rPr>
        <w:t xml:space="preserve"> + </w:t>
      </w:r>
      <w:proofErr w:type="spellStart"/>
      <w:proofErr w:type="gramStart"/>
      <w:r w:rsidRPr="00C67828">
        <w:rPr>
          <w:rFonts w:ascii="monospace" w:hAnsi="monospace"/>
          <w:lang w:val="en-US"/>
        </w:rPr>
        <w:t>toolbar.height</w:t>
      </w:r>
      <w:proofErr w:type="spellEnd"/>
      <w:proofErr w:type="gramEnd"/>
      <w:r w:rsidRPr="00C67828">
        <w:rPr>
          <w:rFonts w:ascii="monospace" w:hAnsi="monospace"/>
          <w:lang w:val="en-US"/>
        </w:rPr>
        <w:t xml:space="preserve"> +40</w:t>
      </w:r>
    </w:p>
    <w:p w14:paraId="4C92DCA5" w14:textId="77777777" w:rsidR="001A5D0A" w:rsidRPr="00C67828" w:rsidRDefault="002E797E">
      <w:pPr>
        <w:pStyle w:val="Standard"/>
        <w:rPr>
          <w:rFonts w:ascii="monospace" w:hAnsi="monospace" w:hint="eastAsia"/>
          <w:lang w:val="en-US"/>
        </w:rPr>
      </w:pPr>
      <w:proofErr w:type="spellStart"/>
      <w:proofErr w:type="gramStart"/>
      <w:r w:rsidRPr="00C67828">
        <w:rPr>
          <w:rFonts w:ascii="monospace" w:hAnsi="monospace"/>
          <w:lang w:val="en-US"/>
        </w:rPr>
        <w:t>root.height</w:t>
      </w:r>
      <w:proofErr w:type="spellEnd"/>
      <w:proofErr w:type="gramEnd"/>
      <w:r w:rsidRPr="00C67828">
        <w:rPr>
          <w:rFonts w:ascii="monospace" w:hAnsi="monospace"/>
          <w:lang w:val="en-US"/>
        </w:rPr>
        <w:t xml:space="preserve"> = </w:t>
      </w:r>
      <w:proofErr w:type="spellStart"/>
      <w:r w:rsidRPr="00C67828">
        <w:rPr>
          <w:rFonts w:ascii="monospace" w:hAnsi="monospace"/>
          <w:lang w:val="en-US"/>
        </w:rPr>
        <w:t>noteMinHeight</w:t>
      </w:r>
      <w:proofErr w:type="spellEnd"/>
    </w:p>
    <w:p w14:paraId="392776F1" w14:textId="77777777" w:rsidR="001A5D0A" w:rsidRPr="00C67828" w:rsidRDefault="002E797E">
      <w:pPr>
        <w:pStyle w:val="Standard"/>
        <w:rPr>
          <w:rFonts w:ascii="monospace" w:hAnsi="monospace" w:hint="eastAsia"/>
          <w:lang w:val="en-US"/>
        </w:rPr>
      </w:pPr>
      <w:r w:rsidRPr="00C67828">
        <w:rPr>
          <w:rFonts w:ascii="monospace" w:hAnsi="monospace"/>
          <w:lang w:val="en-US"/>
        </w:rPr>
        <w:t>if</w:t>
      </w:r>
    </w:p>
    <w:p w14:paraId="3A0ABC97" w14:textId="77777777" w:rsidR="001A5D0A" w:rsidRPr="00C67828" w:rsidRDefault="002E797E">
      <w:pPr>
        <w:pStyle w:val="Standard"/>
        <w:rPr>
          <w:rFonts w:ascii="monospace" w:hAnsi="monospace" w:hint="eastAsia"/>
          <w:lang w:val="en-US"/>
        </w:rPr>
      </w:pPr>
      <w:r w:rsidRPr="00C67828">
        <w:rPr>
          <w:rFonts w:ascii="monospace" w:hAnsi="monospace"/>
          <w:lang w:val="en-US"/>
        </w:rPr>
        <w:t>(</w:t>
      </w:r>
      <w:proofErr w:type="spellStart"/>
      <w:r w:rsidRPr="00C67828">
        <w:rPr>
          <w:rFonts w:ascii="monospace" w:hAnsi="monospace"/>
          <w:lang w:val="en-US"/>
        </w:rPr>
        <w:t>currentHeight</w:t>
      </w:r>
      <w:proofErr w:type="spellEnd"/>
      <w:r w:rsidRPr="00C67828">
        <w:rPr>
          <w:rFonts w:ascii="monospace" w:hAnsi="monospace"/>
          <w:lang w:val="en-US"/>
        </w:rPr>
        <w:t xml:space="preserve"> &gt;= </w:t>
      </w:r>
      <w:proofErr w:type="spellStart"/>
      <w:r w:rsidRPr="00C67828">
        <w:rPr>
          <w:rFonts w:ascii="monospace" w:hAnsi="monospace"/>
          <w:lang w:val="en-US"/>
        </w:rPr>
        <w:t>noteMinHeight</w:t>
      </w:r>
      <w:proofErr w:type="spellEnd"/>
      <w:r w:rsidRPr="00C67828">
        <w:rPr>
          <w:rFonts w:ascii="monospace" w:hAnsi="monospace"/>
          <w:lang w:val="en-US"/>
        </w:rPr>
        <w:t>) {</w:t>
      </w:r>
    </w:p>
    <w:p w14:paraId="48F1B9CE" w14:textId="77777777" w:rsidR="001A5D0A" w:rsidRDefault="002E797E">
      <w:pPr>
        <w:pStyle w:val="Standard"/>
        <w:rPr>
          <w:rFonts w:ascii="monospace" w:hAnsi="monospace" w:hint="eastAsia"/>
        </w:rPr>
      </w:pPr>
      <w:proofErr w:type="spellStart"/>
      <w:proofErr w:type="gramStart"/>
      <w:r>
        <w:rPr>
          <w:rFonts w:ascii="monospace" w:hAnsi="monospace"/>
        </w:rPr>
        <w:t>root.height</w:t>
      </w:r>
      <w:proofErr w:type="spellEnd"/>
      <w:proofErr w:type="gramEnd"/>
      <w:r>
        <w:rPr>
          <w:rFonts w:ascii="monospace" w:hAnsi="monospace"/>
        </w:rPr>
        <w:t xml:space="preserve"> = </w:t>
      </w:r>
      <w:proofErr w:type="spellStart"/>
      <w:r>
        <w:rPr>
          <w:rFonts w:ascii="monospace" w:hAnsi="monospace"/>
        </w:rPr>
        <w:t>currentHeight</w:t>
      </w:r>
      <w:proofErr w:type="spellEnd"/>
    </w:p>
    <w:p w14:paraId="7C720294" w14:textId="77777777" w:rsidR="001A5D0A" w:rsidRDefault="002E797E">
      <w:pPr>
        <w:pStyle w:val="Standard"/>
        <w:rPr>
          <w:rFonts w:ascii="monospace" w:hAnsi="monospace" w:hint="eastAsia"/>
        </w:rPr>
      </w:pPr>
      <w:r>
        <w:rPr>
          <w:rFonts w:ascii="monospace" w:hAnsi="monospace"/>
        </w:rPr>
        <w:t>}</w:t>
      </w:r>
    </w:p>
    <w:p w14:paraId="3CD9D370" w14:textId="77777777" w:rsidR="001A5D0A" w:rsidRDefault="002E797E">
      <w:pPr>
        <w:pStyle w:val="Standard"/>
        <w:rPr>
          <w:rFonts w:ascii="monospace" w:hAnsi="monospace" w:hint="eastAsia"/>
        </w:rPr>
      </w:pPr>
      <w:r>
        <w:rPr>
          <w:rFonts w:ascii="monospace" w:hAnsi="monospace"/>
        </w:rPr>
        <w:t>}</w:t>
      </w:r>
    </w:p>
    <w:p w14:paraId="0B914A48" w14:textId="77777777" w:rsidR="001A5D0A" w:rsidRDefault="002E797E">
      <w:pPr>
        <w:pStyle w:val="Standard"/>
        <w:rPr>
          <w:rFonts w:ascii="monospace" w:hAnsi="monospace" w:hint="eastAsia"/>
        </w:rPr>
      </w:pPr>
      <w:r>
        <w:rPr>
          <w:rFonts w:ascii="monospace" w:hAnsi="monospace"/>
        </w:rPr>
        <w:t>...</w:t>
      </w:r>
    </w:p>
    <w:p w14:paraId="5FDB506C" w14:textId="77777777" w:rsidR="001A5D0A" w:rsidRDefault="001A5D0A">
      <w:pPr>
        <w:pStyle w:val="PreformattedText"/>
        <w:spacing w:after="283"/>
        <w:rPr>
          <w:rFonts w:ascii="Times New Roman" w:hAnsi="Times New Roman"/>
          <w:i/>
          <w:iCs/>
          <w:sz w:val="24"/>
          <w:szCs w:val="24"/>
        </w:rPr>
      </w:pPr>
    </w:p>
    <w:p w14:paraId="7BA915C6" w14:textId="77777777" w:rsidR="001A5D0A" w:rsidRDefault="001A5D0A">
      <w:pPr>
        <w:pStyle w:val="PreformattedText"/>
        <w:spacing w:after="283"/>
        <w:rPr>
          <w:rFonts w:ascii="Times New Roman" w:hAnsi="Times New Roman"/>
          <w:i/>
          <w:iCs/>
          <w:sz w:val="24"/>
          <w:szCs w:val="24"/>
        </w:rPr>
      </w:pPr>
    </w:p>
    <w:p w14:paraId="20B54544" w14:textId="7E036B16" w:rsidR="001A5D0A" w:rsidRDefault="002E797E">
      <w:pPr>
        <w:pStyle w:val="PreformattedText"/>
        <w:spacing w:after="283"/>
      </w:pPr>
      <w:r>
        <w:rPr>
          <w:rFonts w:ascii="Times New Roman" w:hAnsi="Times New Roman"/>
          <w:sz w:val="24"/>
          <w:szCs w:val="24"/>
        </w:rPr>
        <w:t xml:space="preserve">Tant que la fonction </w:t>
      </w:r>
      <w:proofErr w:type="spellStart"/>
      <w:proofErr w:type="gramStart"/>
      <w:r>
        <w:rPr>
          <w:rFonts w:ascii="Times New Roman" w:hAnsi="Times New Roman"/>
          <w:i/>
          <w:iCs/>
          <w:sz w:val="24"/>
          <w:szCs w:val="24"/>
        </w:rPr>
        <w:t>updateNoteHeight</w:t>
      </w:r>
      <w:proofErr w:type="spellEnd"/>
      <w:r>
        <w:rPr>
          <w:rFonts w:ascii="Times New Roman" w:hAnsi="Times New Roman"/>
          <w:i/>
          <w:iCs/>
          <w:sz w:val="24"/>
          <w:szCs w:val="24"/>
        </w:rPr>
        <w:t>(</w:t>
      </w:r>
      <w:proofErr w:type="gramEnd"/>
      <w:r>
        <w:rPr>
          <w:rFonts w:ascii="Times New Roman" w:hAnsi="Times New Roman"/>
          <w:i/>
          <w:iCs/>
          <w:sz w:val="24"/>
          <w:szCs w:val="24"/>
        </w:rPr>
        <w:t>)</w:t>
      </w:r>
      <w:r>
        <w:rPr>
          <w:rFonts w:ascii="Times New Roman" w:hAnsi="Times New Roman"/>
          <w:sz w:val="24"/>
          <w:szCs w:val="24"/>
        </w:rPr>
        <w:t xml:space="preserve"> met à jour la propriété </w:t>
      </w:r>
      <w:proofErr w:type="spellStart"/>
      <w:r>
        <w:rPr>
          <w:rFonts w:ascii="Times New Roman" w:hAnsi="Times New Roman"/>
          <w:i/>
          <w:iCs/>
          <w:sz w:val="24"/>
          <w:szCs w:val="24"/>
        </w:rPr>
        <w:t>height</w:t>
      </w:r>
      <w:proofErr w:type="spellEnd"/>
      <w:r>
        <w:rPr>
          <w:rFonts w:ascii="Times New Roman" w:hAnsi="Times New Roman"/>
          <w:sz w:val="24"/>
          <w:szCs w:val="24"/>
        </w:rPr>
        <w:t xml:space="preserve"> de </w:t>
      </w:r>
      <w:r>
        <w:rPr>
          <w:rFonts w:ascii="Times New Roman" w:hAnsi="Times New Roman"/>
          <w:i/>
          <w:iCs/>
          <w:sz w:val="24"/>
          <w:szCs w:val="24"/>
        </w:rPr>
        <w:t xml:space="preserve">root </w:t>
      </w:r>
      <w:del w:id="186" w:author="Thibaut Cuvelier" w:date="2018-11-23T11:21:00Z">
        <w:r w:rsidDel="00280427">
          <w:rPr>
            <w:rFonts w:ascii="Times New Roman" w:hAnsi="Times New Roman"/>
            <w:sz w:val="24"/>
            <w:szCs w:val="24"/>
          </w:rPr>
          <w:delText>basée sur</w:delText>
        </w:r>
      </w:del>
      <w:proofErr w:type="spellStart"/>
      <w:ins w:id="187" w:author="Thibaut Cuvelier" w:date="2018-11-23T11:21:00Z">
        <w:r w:rsidR="00280427">
          <w:rPr>
            <w:rFonts w:ascii="Times New Roman" w:hAnsi="Times New Roman"/>
            <w:sz w:val="24"/>
            <w:szCs w:val="24"/>
            <w:lang w:val="en-BE"/>
          </w:rPr>
          <w:t>en</w:t>
        </w:r>
        <w:proofErr w:type="spellEnd"/>
        <w:r w:rsidR="00280427">
          <w:rPr>
            <w:rFonts w:ascii="Times New Roman" w:hAnsi="Times New Roman"/>
            <w:sz w:val="24"/>
            <w:szCs w:val="24"/>
            <w:lang w:val="en-BE"/>
          </w:rPr>
          <w:t xml:space="preserve"> </w:t>
        </w:r>
        <w:proofErr w:type="spellStart"/>
        <w:r w:rsidR="00280427">
          <w:rPr>
            <w:rFonts w:ascii="Times New Roman" w:hAnsi="Times New Roman"/>
            <w:sz w:val="24"/>
            <w:szCs w:val="24"/>
            <w:lang w:val="en-BE"/>
          </w:rPr>
          <w:t>utilisant</w:t>
        </w:r>
      </w:ins>
      <w:proofErr w:type="spellEnd"/>
      <w:r>
        <w:rPr>
          <w:rFonts w:ascii="Times New Roman" w:hAnsi="Times New Roman"/>
          <w:sz w:val="24"/>
          <w:szCs w:val="24"/>
        </w:rPr>
        <w:t xml:space="preserve"> la propriété </w:t>
      </w:r>
      <w:proofErr w:type="spellStart"/>
      <w:r>
        <w:rPr>
          <w:rFonts w:ascii="Times New Roman" w:hAnsi="Times New Roman"/>
          <w:i/>
          <w:iCs/>
          <w:sz w:val="24"/>
          <w:szCs w:val="24"/>
        </w:rPr>
        <w:t>paintedHeight</w:t>
      </w:r>
      <w:proofErr w:type="spellEnd"/>
      <w:r>
        <w:rPr>
          <w:rFonts w:ascii="Times New Roman" w:hAnsi="Times New Roman"/>
          <w:sz w:val="24"/>
          <w:szCs w:val="24"/>
        </w:rPr>
        <w:t xml:space="preserve"> de </w:t>
      </w:r>
      <w:proofErr w:type="spellStart"/>
      <w:r>
        <w:rPr>
          <w:rFonts w:ascii="Times New Roman" w:hAnsi="Times New Roman"/>
          <w:sz w:val="24"/>
          <w:szCs w:val="24"/>
        </w:rPr>
        <w:t>editArea</w:t>
      </w:r>
      <w:proofErr w:type="spellEnd"/>
      <w:r>
        <w:rPr>
          <w:rFonts w:ascii="Times New Roman" w:hAnsi="Times New Roman"/>
          <w:sz w:val="24"/>
          <w:szCs w:val="24"/>
        </w:rPr>
        <w:t xml:space="preserve">, nous devons appeler cette fonction via un changement sur </w:t>
      </w:r>
      <w:proofErr w:type="spellStart"/>
      <w:r>
        <w:rPr>
          <w:rFonts w:ascii="Times New Roman" w:hAnsi="Times New Roman"/>
          <w:i/>
          <w:iCs/>
          <w:sz w:val="24"/>
          <w:szCs w:val="24"/>
        </w:rPr>
        <w:t>paintedHeight</w:t>
      </w:r>
      <w:proofErr w:type="spellEnd"/>
      <w:r>
        <w:rPr>
          <w:rFonts w:ascii="Times New Roman" w:hAnsi="Times New Roman"/>
          <w:i/>
          <w:iCs/>
          <w:sz w:val="24"/>
          <w:szCs w:val="24"/>
        </w:rPr>
        <w:t>.</w:t>
      </w:r>
    </w:p>
    <w:p w14:paraId="652F10C0" w14:textId="77777777" w:rsidR="001A5D0A" w:rsidRDefault="001A5D0A">
      <w:pPr>
        <w:pStyle w:val="PreformattedText"/>
        <w:spacing w:after="283"/>
        <w:rPr>
          <w:rFonts w:ascii="Times New Roman" w:hAnsi="Times New Roman"/>
          <w:i/>
          <w:iCs/>
          <w:sz w:val="24"/>
          <w:szCs w:val="24"/>
        </w:rPr>
      </w:pPr>
    </w:p>
    <w:p w14:paraId="59A287CA"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xml:space="preserve">// </w:t>
      </w:r>
      <w:proofErr w:type="spellStart"/>
      <w:r w:rsidRPr="00C67828">
        <w:rPr>
          <w:rFonts w:ascii="Times New Roman" w:hAnsi="Times New Roman"/>
          <w:i/>
          <w:iCs/>
          <w:sz w:val="24"/>
          <w:szCs w:val="24"/>
          <w:lang w:val="en-US"/>
        </w:rPr>
        <w:t>Note.qml</w:t>
      </w:r>
      <w:proofErr w:type="spellEnd"/>
    </w:p>
    <w:p w14:paraId="4B403BC1"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w:t>
      </w:r>
    </w:p>
    <w:p w14:paraId="7A41401D"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creating a TextEdit item</w:t>
      </w:r>
    </w:p>
    <w:p w14:paraId="3445930B"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TextEdit {</w:t>
      </w:r>
    </w:p>
    <w:p w14:paraId="6C26E63C"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xml:space="preserve">id: </w:t>
      </w:r>
      <w:proofErr w:type="spellStart"/>
      <w:r w:rsidRPr="00C67828">
        <w:rPr>
          <w:rFonts w:ascii="Times New Roman" w:hAnsi="Times New Roman"/>
          <w:i/>
          <w:iCs/>
          <w:sz w:val="24"/>
          <w:szCs w:val="24"/>
          <w:lang w:val="en-US"/>
        </w:rPr>
        <w:t>editArea</w:t>
      </w:r>
      <w:proofErr w:type="spellEnd"/>
    </w:p>
    <w:p w14:paraId="2B5B7273"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w:t>
      </w:r>
    </w:p>
    <w:p w14:paraId="6E4279EB"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xml:space="preserve">// called when the </w:t>
      </w:r>
      <w:proofErr w:type="spellStart"/>
      <w:r w:rsidRPr="00C67828">
        <w:rPr>
          <w:rFonts w:ascii="Times New Roman" w:hAnsi="Times New Roman"/>
          <w:i/>
          <w:iCs/>
          <w:sz w:val="24"/>
          <w:szCs w:val="24"/>
          <w:lang w:val="en-US"/>
        </w:rPr>
        <w:t>painterHeight</w:t>
      </w:r>
      <w:proofErr w:type="spellEnd"/>
      <w:r w:rsidRPr="00C67828">
        <w:rPr>
          <w:rFonts w:ascii="Times New Roman" w:hAnsi="Times New Roman"/>
          <w:i/>
          <w:iCs/>
          <w:sz w:val="24"/>
          <w:szCs w:val="24"/>
          <w:lang w:val="en-US"/>
        </w:rPr>
        <w:t xml:space="preserve"> property changes</w:t>
      </w:r>
    </w:p>
    <w:p w14:paraId="074C2BE7"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then the note height has to be updated based</w:t>
      </w:r>
    </w:p>
    <w:p w14:paraId="103CF664" w14:textId="77777777" w:rsidR="001A5D0A" w:rsidRPr="00C67828" w:rsidRDefault="002E797E">
      <w:pPr>
        <w:pStyle w:val="PreformattedText"/>
        <w:spacing w:after="283"/>
        <w:rPr>
          <w:rFonts w:ascii="Times New Roman" w:hAnsi="Times New Roman"/>
          <w:i/>
          <w:iCs/>
          <w:sz w:val="24"/>
          <w:szCs w:val="24"/>
          <w:lang w:val="en-US"/>
        </w:rPr>
      </w:pPr>
      <w:r w:rsidRPr="00C67828">
        <w:rPr>
          <w:rFonts w:ascii="Times New Roman" w:hAnsi="Times New Roman"/>
          <w:i/>
          <w:iCs/>
          <w:sz w:val="24"/>
          <w:szCs w:val="24"/>
          <w:lang w:val="en-US"/>
        </w:rPr>
        <w:t>// on the text input</w:t>
      </w:r>
    </w:p>
    <w:p w14:paraId="0DC51A05" w14:textId="77777777" w:rsidR="001A5D0A" w:rsidRPr="00C67828" w:rsidRDefault="002E797E">
      <w:pPr>
        <w:pStyle w:val="PreformattedText"/>
        <w:spacing w:after="283"/>
        <w:rPr>
          <w:rFonts w:ascii="Times New Roman" w:hAnsi="Times New Roman"/>
          <w:i/>
          <w:iCs/>
          <w:sz w:val="24"/>
          <w:szCs w:val="24"/>
          <w:lang w:val="en-US"/>
        </w:rPr>
      </w:pPr>
      <w:proofErr w:type="spellStart"/>
      <w:r w:rsidRPr="00C67828">
        <w:rPr>
          <w:rFonts w:ascii="Times New Roman" w:hAnsi="Times New Roman"/>
          <w:i/>
          <w:iCs/>
          <w:sz w:val="24"/>
          <w:szCs w:val="24"/>
          <w:lang w:val="en-US"/>
        </w:rPr>
        <w:lastRenderedPageBreak/>
        <w:t>onPaintedHeightChanged</w:t>
      </w:r>
      <w:proofErr w:type="spellEnd"/>
      <w:r w:rsidRPr="00C67828">
        <w:rPr>
          <w:rFonts w:ascii="Times New Roman" w:hAnsi="Times New Roman"/>
          <w:i/>
          <w:iCs/>
          <w:sz w:val="24"/>
          <w:szCs w:val="24"/>
          <w:lang w:val="en-US"/>
        </w:rPr>
        <w:t xml:space="preserve">: </w:t>
      </w:r>
      <w:proofErr w:type="spellStart"/>
      <w:proofErr w:type="gramStart"/>
      <w:r w:rsidRPr="00C67828">
        <w:rPr>
          <w:rFonts w:ascii="Times New Roman" w:hAnsi="Times New Roman"/>
          <w:i/>
          <w:iCs/>
          <w:sz w:val="24"/>
          <w:szCs w:val="24"/>
          <w:lang w:val="en-US"/>
        </w:rPr>
        <w:t>updateNoteHeight</w:t>
      </w:r>
      <w:proofErr w:type="spellEnd"/>
      <w:r w:rsidRPr="00C67828">
        <w:rPr>
          <w:rFonts w:ascii="Times New Roman" w:hAnsi="Times New Roman"/>
          <w:i/>
          <w:iCs/>
          <w:sz w:val="24"/>
          <w:szCs w:val="24"/>
          <w:lang w:val="en-US"/>
        </w:rPr>
        <w:t>(</w:t>
      </w:r>
      <w:proofErr w:type="gramEnd"/>
      <w:r w:rsidRPr="00C67828">
        <w:rPr>
          <w:rFonts w:ascii="Times New Roman" w:hAnsi="Times New Roman"/>
          <w:i/>
          <w:iCs/>
          <w:sz w:val="24"/>
          <w:szCs w:val="24"/>
          <w:lang w:val="en-US"/>
        </w:rPr>
        <w:t>)</w:t>
      </w:r>
    </w:p>
    <w:p w14:paraId="5D83F46D"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2A44E5CC"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303081AD" w14:textId="77777777" w:rsidR="001A5D0A" w:rsidRDefault="001A5D0A">
      <w:pPr>
        <w:pStyle w:val="PreformattedText"/>
        <w:spacing w:after="283"/>
        <w:rPr>
          <w:rFonts w:ascii="Times New Roman" w:hAnsi="Times New Roman"/>
          <w:i/>
          <w:iCs/>
          <w:sz w:val="24"/>
          <w:szCs w:val="24"/>
        </w:rPr>
      </w:pPr>
    </w:p>
    <w:p w14:paraId="4FEB9706" w14:textId="5FA06E57" w:rsidR="001A5D0A" w:rsidRPr="00280427" w:rsidRDefault="002E797E">
      <w:pPr>
        <w:pStyle w:val="PreformattedText"/>
        <w:spacing w:after="283"/>
        <w:rPr>
          <w:lang w:val="en-BE"/>
          <w:rPrChange w:id="188" w:author="Thibaut Cuvelier" w:date="2018-11-23T11:21:00Z">
            <w:rPr/>
          </w:rPrChange>
        </w:rPr>
      </w:pPr>
      <w:r>
        <w:rPr>
          <w:rFonts w:ascii="Times New Roman" w:hAnsi="Times New Roman"/>
          <w:sz w:val="24"/>
          <w:szCs w:val="24"/>
        </w:rPr>
        <w:t>Remarque :</w:t>
      </w:r>
      <w:ins w:id="189" w:author="Thibaut Cuvelier" w:date="2018-11-23T11:21:00Z">
        <w:r w:rsidR="00280427">
          <w:rPr>
            <w:rFonts w:ascii="Times New Roman" w:hAnsi="Times New Roman"/>
            <w:sz w:val="24"/>
            <w:szCs w:val="24"/>
            <w:lang w:val="en-BE"/>
          </w:rPr>
          <w:t>t</w:t>
        </w:r>
      </w:ins>
      <w:del w:id="190" w:author="Thibaut Cuvelier" w:date="2018-11-23T11:21:00Z">
        <w:r w:rsidDel="00280427">
          <w:rPr>
            <w:rFonts w:ascii="Times New Roman" w:hAnsi="Times New Roman"/>
            <w:sz w:val="24"/>
            <w:szCs w:val="24"/>
          </w:rPr>
          <w:delText>T</w:delText>
        </w:r>
      </w:del>
      <w:proofErr w:type="spellStart"/>
      <w:r>
        <w:rPr>
          <w:rFonts w:ascii="Times New Roman" w:hAnsi="Times New Roman"/>
          <w:sz w:val="24"/>
          <w:szCs w:val="24"/>
        </w:rPr>
        <w:t>outes</w:t>
      </w:r>
      <w:proofErr w:type="spellEnd"/>
      <w:r>
        <w:rPr>
          <w:rFonts w:ascii="Times New Roman" w:hAnsi="Times New Roman"/>
          <w:sz w:val="24"/>
          <w:szCs w:val="24"/>
        </w:rPr>
        <w:t xml:space="preserve"> les propriétés émettent un signal de notification à chaque </w:t>
      </w:r>
      <w:del w:id="191" w:author="Thibaut Cuvelier" w:date="2018-11-23T11:21:00Z">
        <w:r w:rsidDel="00280427">
          <w:rPr>
            <w:rFonts w:ascii="Times New Roman" w:hAnsi="Times New Roman"/>
            <w:sz w:val="24"/>
            <w:szCs w:val="24"/>
          </w:rPr>
          <w:delText>fois qu'une propriété changeant</w:delText>
        </w:r>
      </w:del>
      <w:proofErr w:type="spellStart"/>
      <w:ins w:id="192" w:author="Thibaut Cuvelier" w:date="2018-11-23T11:21:00Z">
        <w:r w:rsidR="00280427">
          <w:rPr>
            <w:rFonts w:ascii="Times New Roman" w:hAnsi="Times New Roman"/>
            <w:sz w:val="24"/>
            <w:szCs w:val="24"/>
            <w:lang w:val="en-BE"/>
          </w:rPr>
          <w:t>changement</w:t>
        </w:r>
        <w:proofErr w:type="spellEnd"/>
        <w:r w:rsidR="00280427">
          <w:rPr>
            <w:rFonts w:ascii="Times New Roman" w:hAnsi="Times New Roman"/>
            <w:sz w:val="24"/>
            <w:szCs w:val="24"/>
            <w:lang w:val="en-BE"/>
          </w:rPr>
          <w:t>.</w:t>
        </w:r>
      </w:ins>
    </w:p>
    <w:p w14:paraId="1C0D9E78" w14:textId="77777777" w:rsidR="001A5D0A" w:rsidRDefault="002E797E">
      <w:pPr>
        <w:pStyle w:val="PreformattedText"/>
        <w:spacing w:after="283"/>
      </w:pPr>
      <w:r>
        <w:rPr>
          <w:rFonts w:ascii="Times New Roman" w:hAnsi="Times New Roman"/>
          <w:sz w:val="24"/>
          <w:szCs w:val="24"/>
        </w:rPr>
        <w:t xml:space="preserve">La fonction JavaScript </w:t>
      </w:r>
      <w:proofErr w:type="spellStart"/>
      <w:proofErr w:type="gramStart"/>
      <w:r>
        <w:rPr>
          <w:rFonts w:ascii="Times New Roman" w:hAnsi="Times New Roman"/>
          <w:i/>
          <w:iCs/>
          <w:sz w:val="24"/>
          <w:szCs w:val="24"/>
        </w:rPr>
        <w:t>updateNoteHeight</w:t>
      </w:r>
      <w:proofErr w:type="spellEnd"/>
      <w:r>
        <w:rPr>
          <w:rFonts w:ascii="Times New Roman" w:hAnsi="Times New Roman"/>
          <w:i/>
          <w:iCs/>
          <w:sz w:val="24"/>
          <w:szCs w:val="24"/>
        </w:rPr>
        <w:t>(</w:t>
      </w:r>
      <w:proofErr w:type="gramEnd"/>
      <w:r>
        <w:rPr>
          <w:rFonts w:ascii="Times New Roman" w:hAnsi="Times New Roman"/>
          <w:i/>
          <w:iCs/>
          <w:sz w:val="24"/>
          <w:szCs w:val="24"/>
        </w:rPr>
        <w:t>)</w:t>
      </w:r>
      <w:r>
        <w:rPr>
          <w:rFonts w:ascii="Times New Roman" w:hAnsi="Times New Roman"/>
          <w:sz w:val="24"/>
          <w:szCs w:val="24"/>
        </w:rPr>
        <w:t xml:space="preserve"> change la propriété </w:t>
      </w:r>
      <w:proofErr w:type="spellStart"/>
      <w:r>
        <w:rPr>
          <w:rFonts w:ascii="Times New Roman" w:hAnsi="Times New Roman"/>
          <w:i/>
          <w:iCs/>
          <w:sz w:val="24"/>
          <w:szCs w:val="24"/>
        </w:rPr>
        <w:t>height</w:t>
      </w:r>
      <w:proofErr w:type="spellEnd"/>
      <w:r>
        <w:rPr>
          <w:rFonts w:ascii="Times New Roman" w:hAnsi="Times New Roman"/>
          <w:i/>
          <w:iCs/>
          <w:sz w:val="24"/>
          <w:szCs w:val="24"/>
        </w:rPr>
        <w:t xml:space="preserve">, </w:t>
      </w:r>
      <w:r>
        <w:rPr>
          <w:rFonts w:ascii="Times New Roman" w:hAnsi="Times New Roman"/>
          <w:sz w:val="24"/>
          <w:szCs w:val="24"/>
        </w:rPr>
        <w:t xml:space="preserve">on peut donc définir un comportement pour cela en utilisant le type </w:t>
      </w:r>
      <w:proofErr w:type="spellStart"/>
      <w:r>
        <w:rPr>
          <w:rFonts w:ascii="Times New Roman" w:hAnsi="Times New Roman"/>
          <w:i/>
          <w:iCs/>
          <w:sz w:val="24"/>
          <w:szCs w:val="24"/>
        </w:rPr>
        <w:t>Behavior</w:t>
      </w:r>
      <w:proofErr w:type="spellEnd"/>
      <w:r>
        <w:rPr>
          <w:rFonts w:ascii="Times New Roman" w:hAnsi="Times New Roman"/>
          <w:i/>
          <w:iCs/>
          <w:sz w:val="24"/>
          <w:szCs w:val="24"/>
        </w:rPr>
        <w:t>.</w:t>
      </w:r>
    </w:p>
    <w:p w14:paraId="51851A8A" w14:textId="77777777" w:rsidR="001A5D0A" w:rsidRDefault="001A5D0A">
      <w:pPr>
        <w:pStyle w:val="PreformattedText"/>
        <w:spacing w:after="283"/>
        <w:rPr>
          <w:rFonts w:ascii="Times New Roman" w:hAnsi="Times New Roman"/>
          <w:i/>
          <w:iCs/>
          <w:sz w:val="24"/>
          <w:szCs w:val="24"/>
        </w:rPr>
      </w:pPr>
    </w:p>
    <w:p w14:paraId="7A57FBC4" w14:textId="77777777" w:rsidR="001A5D0A" w:rsidRPr="00C67828" w:rsidRDefault="002E797E">
      <w:pPr>
        <w:pStyle w:val="PreformattedText"/>
        <w:spacing w:after="283"/>
        <w:rPr>
          <w:rFonts w:ascii="Times New Roman" w:hAnsi="Times New Roman"/>
          <w:sz w:val="24"/>
          <w:szCs w:val="24"/>
          <w:lang w:val="en-US"/>
          <w:rPrChange w:id="193"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194" w:author="Thibaut Cuvelier" w:date="2018-11-23T01:08:00Z">
            <w:rPr>
              <w:rFonts w:ascii="Times New Roman" w:hAnsi="Times New Roman"/>
              <w:sz w:val="24"/>
              <w:szCs w:val="24"/>
            </w:rPr>
          </w:rPrChange>
        </w:rPr>
        <w:t xml:space="preserve">// </w:t>
      </w:r>
      <w:proofErr w:type="spellStart"/>
      <w:r w:rsidRPr="00C67828">
        <w:rPr>
          <w:rFonts w:ascii="Times New Roman" w:hAnsi="Times New Roman"/>
          <w:sz w:val="24"/>
          <w:szCs w:val="24"/>
          <w:lang w:val="en-US"/>
          <w:rPrChange w:id="195" w:author="Thibaut Cuvelier" w:date="2018-11-23T01:08:00Z">
            <w:rPr>
              <w:rFonts w:ascii="Times New Roman" w:hAnsi="Times New Roman"/>
              <w:sz w:val="24"/>
              <w:szCs w:val="24"/>
            </w:rPr>
          </w:rPrChange>
        </w:rPr>
        <w:t>Note.qml</w:t>
      </w:r>
      <w:proofErr w:type="spellEnd"/>
    </w:p>
    <w:p w14:paraId="1C629407" w14:textId="77777777" w:rsidR="001A5D0A" w:rsidRPr="00C67828" w:rsidRDefault="002E797E">
      <w:pPr>
        <w:pStyle w:val="PreformattedText"/>
        <w:spacing w:after="283"/>
        <w:rPr>
          <w:rFonts w:ascii="Times New Roman" w:hAnsi="Times New Roman"/>
          <w:sz w:val="24"/>
          <w:szCs w:val="24"/>
          <w:lang w:val="en-US"/>
          <w:rPrChange w:id="196"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197" w:author="Thibaut Cuvelier" w:date="2018-11-23T01:08:00Z">
            <w:rPr>
              <w:rFonts w:ascii="Times New Roman" w:hAnsi="Times New Roman"/>
              <w:sz w:val="24"/>
              <w:szCs w:val="24"/>
            </w:rPr>
          </w:rPrChange>
        </w:rPr>
        <w:t>...</w:t>
      </w:r>
    </w:p>
    <w:p w14:paraId="0CD593E8" w14:textId="77777777" w:rsidR="001A5D0A" w:rsidRPr="00C67828" w:rsidRDefault="002E797E">
      <w:pPr>
        <w:pStyle w:val="PreformattedText"/>
        <w:spacing w:after="283"/>
        <w:rPr>
          <w:rFonts w:ascii="Times New Roman" w:hAnsi="Times New Roman"/>
          <w:sz w:val="24"/>
          <w:szCs w:val="24"/>
          <w:lang w:val="en-US"/>
          <w:rPrChange w:id="198"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199" w:author="Thibaut Cuvelier" w:date="2018-11-23T01:08:00Z">
            <w:rPr>
              <w:rFonts w:ascii="Times New Roman" w:hAnsi="Times New Roman"/>
              <w:sz w:val="24"/>
              <w:szCs w:val="24"/>
            </w:rPr>
          </w:rPrChange>
        </w:rPr>
        <w:t>// defining a behavior when the height property changes</w:t>
      </w:r>
    </w:p>
    <w:p w14:paraId="7897EA11" w14:textId="77777777" w:rsidR="001A5D0A" w:rsidRPr="00C67828" w:rsidRDefault="002E797E">
      <w:pPr>
        <w:pStyle w:val="PreformattedText"/>
        <w:spacing w:after="283"/>
        <w:rPr>
          <w:rFonts w:ascii="Times New Roman" w:hAnsi="Times New Roman"/>
          <w:sz w:val="24"/>
          <w:szCs w:val="24"/>
          <w:lang w:val="en-US"/>
          <w:rPrChange w:id="200"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01" w:author="Thibaut Cuvelier" w:date="2018-11-23T01:08:00Z">
            <w:rPr>
              <w:rFonts w:ascii="Times New Roman" w:hAnsi="Times New Roman"/>
              <w:sz w:val="24"/>
              <w:szCs w:val="24"/>
            </w:rPr>
          </w:rPrChange>
        </w:rPr>
        <w:t>// for the root element</w:t>
      </w:r>
    </w:p>
    <w:p w14:paraId="76FB969E" w14:textId="77777777" w:rsidR="001A5D0A" w:rsidRPr="00C67828" w:rsidRDefault="002E797E">
      <w:pPr>
        <w:pStyle w:val="PreformattedText"/>
        <w:spacing w:after="283"/>
        <w:rPr>
          <w:rFonts w:ascii="Times New Roman" w:hAnsi="Times New Roman"/>
          <w:sz w:val="24"/>
          <w:szCs w:val="24"/>
          <w:lang w:val="en-US"/>
          <w:rPrChange w:id="202"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03" w:author="Thibaut Cuvelier" w:date="2018-11-23T01:08:00Z">
            <w:rPr>
              <w:rFonts w:ascii="Times New Roman" w:hAnsi="Times New Roman"/>
              <w:sz w:val="24"/>
              <w:szCs w:val="24"/>
            </w:rPr>
          </w:rPrChange>
        </w:rPr>
        <w:t xml:space="preserve">Behavior on height </w:t>
      </w:r>
      <w:proofErr w:type="gramStart"/>
      <w:r w:rsidRPr="00C67828">
        <w:rPr>
          <w:rFonts w:ascii="Times New Roman" w:hAnsi="Times New Roman"/>
          <w:sz w:val="24"/>
          <w:szCs w:val="24"/>
          <w:lang w:val="en-US"/>
          <w:rPrChange w:id="204" w:author="Thibaut Cuvelier" w:date="2018-11-23T01:08:00Z">
            <w:rPr>
              <w:rFonts w:ascii="Times New Roman" w:hAnsi="Times New Roman"/>
              <w:sz w:val="24"/>
              <w:szCs w:val="24"/>
            </w:rPr>
          </w:rPrChange>
        </w:rPr>
        <w:t xml:space="preserve">{ </w:t>
      </w:r>
      <w:proofErr w:type="spellStart"/>
      <w:r w:rsidRPr="00C67828">
        <w:rPr>
          <w:rFonts w:ascii="Times New Roman" w:hAnsi="Times New Roman"/>
          <w:sz w:val="24"/>
          <w:szCs w:val="24"/>
          <w:lang w:val="en-US"/>
          <w:rPrChange w:id="205" w:author="Thibaut Cuvelier" w:date="2018-11-23T01:08:00Z">
            <w:rPr>
              <w:rFonts w:ascii="Times New Roman" w:hAnsi="Times New Roman"/>
              <w:sz w:val="24"/>
              <w:szCs w:val="24"/>
            </w:rPr>
          </w:rPrChange>
        </w:rPr>
        <w:t>NumberAnimation</w:t>
      </w:r>
      <w:proofErr w:type="spellEnd"/>
      <w:proofErr w:type="gramEnd"/>
      <w:r w:rsidRPr="00C67828">
        <w:rPr>
          <w:rFonts w:ascii="Times New Roman" w:hAnsi="Times New Roman"/>
          <w:sz w:val="24"/>
          <w:szCs w:val="24"/>
          <w:lang w:val="en-US"/>
          <w:rPrChange w:id="206" w:author="Thibaut Cuvelier" w:date="2018-11-23T01:08:00Z">
            <w:rPr>
              <w:rFonts w:ascii="Times New Roman" w:hAnsi="Times New Roman"/>
              <w:sz w:val="24"/>
              <w:szCs w:val="24"/>
            </w:rPr>
          </w:rPrChange>
        </w:rPr>
        <w:t xml:space="preserve"> {} }</w:t>
      </w:r>
    </w:p>
    <w:p w14:paraId="2CCE22C3" w14:textId="77777777" w:rsidR="001A5D0A" w:rsidRPr="00C67828" w:rsidRDefault="001A5D0A">
      <w:pPr>
        <w:pStyle w:val="PreformattedText"/>
        <w:spacing w:after="283"/>
        <w:rPr>
          <w:rFonts w:ascii="Times New Roman" w:hAnsi="Times New Roman"/>
          <w:sz w:val="24"/>
          <w:szCs w:val="24"/>
          <w:lang w:val="en-US"/>
          <w:rPrChange w:id="207" w:author="Thibaut Cuvelier" w:date="2018-11-23T01:08:00Z">
            <w:rPr>
              <w:rFonts w:ascii="Times New Roman" w:hAnsi="Times New Roman"/>
              <w:sz w:val="24"/>
              <w:szCs w:val="24"/>
            </w:rPr>
          </w:rPrChange>
        </w:rPr>
      </w:pPr>
    </w:p>
    <w:p w14:paraId="7B1853F3" w14:textId="77777777" w:rsidR="001A5D0A" w:rsidRDefault="002E797E" w:rsidP="00280427">
      <w:pPr>
        <w:pStyle w:val="Heading2"/>
        <w:pPrChange w:id="208" w:author="Thibaut Cuvelier" w:date="2018-11-23T11:21:00Z">
          <w:pPr>
            <w:pStyle w:val="PreformattedText"/>
            <w:spacing w:after="283"/>
          </w:pPr>
        </w:pPrChange>
      </w:pPr>
      <w:r>
        <w:t>Et ensuite ?</w:t>
      </w:r>
    </w:p>
    <w:p w14:paraId="6F598B8F" w14:textId="77777777" w:rsidR="001A5D0A" w:rsidRDefault="002E797E">
      <w:pPr>
        <w:pStyle w:val="PreformattedText"/>
        <w:spacing w:after="283"/>
      </w:pPr>
      <w:r>
        <w:rPr>
          <w:rFonts w:ascii="Times New Roman" w:hAnsi="Times New Roman"/>
          <w:sz w:val="24"/>
          <w:szCs w:val="24"/>
        </w:rPr>
        <w:t xml:space="preserve">La prochaine étape montre comment utiliser la propriété </w:t>
      </w:r>
      <w:r>
        <w:rPr>
          <w:rFonts w:ascii="Times New Roman" w:hAnsi="Times New Roman"/>
          <w:i/>
          <w:iCs/>
          <w:sz w:val="24"/>
          <w:szCs w:val="24"/>
        </w:rPr>
        <w:t xml:space="preserve">z </w:t>
      </w:r>
      <w:r>
        <w:rPr>
          <w:rFonts w:ascii="Times New Roman" w:hAnsi="Times New Roman"/>
          <w:sz w:val="24"/>
          <w:szCs w:val="24"/>
        </w:rPr>
        <w:t xml:space="preserve">du type </w:t>
      </w:r>
      <w:r>
        <w:rPr>
          <w:rFonts w:ascii="Times New Roman" w:hAnsi="Times New Roman"/>
          <w:i/>
          <w:iCs/>
          <w:sz w:val="24"/>
          <w:szCs w:val="24"/>
        </w:rPr>
        <w:t>Item</w:t>
      </w:r>
      <w:r>
        <w:rPr>
          <w:rFonts w:ascii="Times New Roman" w:hAnsi="Times New Roman"/>
          <w:sz w:val="24"/>
          <w:szCs w:val="24"/>
        </w:rPr>
        <w:t xml:space="preserve"> pour arranger convenablement les notes.</w:t>
      </w:r>
    </w:p>
    <w:p w14:paraId="594BD792" w14:textId="77777777" w:rsidR="001A5D0A" w:rsidRDefault="001A5D0A">
      <w:pPr>
        <w:pStyle w:val="PreformattedText"/>
        <w:spacing w:after="283"/>
        <w:rPr>
          <w:rFonts w:ascii="Times New Roman" w:hAnsi="Times New Roman"/>
          <w:sz w:val="30"/>
          <w:szCs w:val="30"/>
        </w:rPr>
      </w:pPr>
    </w:p>
    <w:p w14:paraId="4D99E829" w14:textId="02B74EF9" w:rsidR="001A5D0A" w:rsidRDefault="002E797E">
      <w:pPr>
        <w:pStyle w:val="PreformattedText"/>
        <w:spacing w:after="283"/>
        <w:rPr>
          <w:rFonts w:ascii="Times New Roman" w:hAnsi="Times New Roman"/>
          <w:sz w:val="30"/>
          <w:szCs w:val="30"/>
        </w:rPr>
      </w:pPr>
      <w:r>
        <w:rPr>
          <w:rFonts w:ascii="Times New Roman" w:hAnsi="Times New Roman"/>
          <w:sz w:val="30"/>
          <w:szCs w:val="30"/>
        </w:rPr>
        <w:t xml:space="preserve">6.2 Arranger les </w:t>
      </w:r>
      <w:del w:id="209" w:author="Thibaut Cuvelier" w:date="2018-11-23T11:21:00Z">
        <w:r w:rsidDel="00CA594C">
          <w:rPr>
            <w:rFonts w:ascii="Times New Roman" w:hAnsi="Times New Roman"/>
            <w:sz w:val="30"/>
            <w:szCs w:val="30"/>
          </w:rPr>
          <w:delText>Notes</w:delText>
        </w:r>
      </w:del>
      <w:ins w:id="210" w:author="Thibaut Cuvelier" w:date="2018-11-23T11:21:00Z">
        <w:r w:rsidR="00CA594C">
          <w:rPr>
            <w:rFonts w:ascii="Times New Roman" w:hAnsi="Times New Roman"/>
            <w:sz w:val="30"/>
            <w:szCs w:val="30"/>
            <w:lang w:val="en-BE"/>
          </w:rPr>
          <w:t>n</w:t>
        </w:r>
        <w:proofErr w:type="spellStart"/>
        <w:r w:rsidR="00CA594C">
          <w:rPr>
            <w:rFonts w:ascii="Times New Roman" w:hAnsi="Times New Roman"/>
            <w:sz w:val="30"/>
            <w:szCs w:val="30"/>
          </w:rPr>
          <w:t>otes</w:t>
        </w:r>
      </w:ins>
      <w:proofErr w:type="spellEnd"/>
    </w:p>
    <w:p w14:paraId="246C4ADB" w14:textId="77777777" w:rsidR="001A5D0A" w:rsidRDefault="002E797E">
      <w:pPr>
        <w:pStyle w:val="PreformattedText"/>
        <w:spacing w:after="283"/>
      </w:pPr>
      <w:r>
        <w:rPr>
          <w:rFonts w:ascii="Times New Roman" w:hAnsi="Times New Roman"/>
          <w:sz w:val="24"/>
          <w:szCs w:val="24"/>
        </w:rPr>
        <w:t xml:space="preserve">Les notes à l'intérieur d'une page ne savent pas sur quel note l'utilisateur est en train de travailler. Par défaut, tous les objets </w:t>
      </w:r>
      <w:r>
        <w:rPr>
          <w:rFonts w:ascii="Times New Roman" w:hAnsi="Times New Roman"/>
          <w:i/>
          <w:iCs/>
          <w:sz w:val="24"/>
          <w:szCs w:val="24"/>
        </w:rPr>
        <w:t>Notes</w:t>
      </w:r>
      <w:r>
        <w:rPr>
          <w:rFonts w:ascii="Times New Roman" w:hAnsi="Times New Roman"/>
          <w:sz w:val="24"/>
          <w:szCs w:val="24"/>
        </w:rPr>
        <w:t xml:space="preserve"> créés ont la même valeur par défaut pour la propriété </w:t>
      </w:r>
      <w:r>
        <w:rPr>
          <w:rFonts w:ascii="Times New Roman" w:hAnsi="Times New Roman"/>
          <w:i/>
          <w:iCs/>
          <w:sz w:val="24"/>
          <w:szCs w:val="24"/>
        </w:rPr>
        <w:t>z</w:t>
      </w:r>
      <w:r>
        <w:rPr>
          <w:rFonts w:ascii="Times New Roman" w:hAnsi="Times New Roman"/>
          <w:sz w:val="24"/>
          <w:szCs w:val="24"/>
        </w:rPr>
        <w:t xml:space="preserve"> et dans ce cas-ci, le QML crées un arrangement par défaut des objets basés sur celui qui a été créé en premier.</w:t>
      </w:r>
    </w:p>
    <w:p w14:paraId="698084DB" w14:textId="77777777" w:rsidR="001A5D0A" w:rsidRDefault="001A5D0A">
      <w:pPr>
        <w:pStyle w:val="PreformattedText"/>
        <w:spacing w:after="283"/>
        <w:rPr>
          <w:rFonts w:ascii="Times New Roman" w:hAnsi="Times New Roman"/>
          <w:sz w:val="24"/>
          <w:szCs w:val="24"/>
        </w:rPr>
      </w:pPr>
    </w:p>
    <w:p w14:paraId="0275A279" w14:textId="2471ACFA"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Le comportement désiré serait de changer l'ordre des notes selon une </w:t>
      </w:r>
      <w:del w:id="211" w:author="Thibaut Cuvelier" w:date="2018-11-23T11:22:00Z">
        <w:r w:rsidDel="00CA594C">
          <w:rPr>
            <w:rFonts w:ascii="Times New Roman" w:hAnsi="Times New Roman"/>
            <w:sz w:val="24"/>
            <w:szCs w:val="24"/>
          </w:rPr>
          <w:delText>intercation</w:delText>
        </w:r>
      </w:del>
      <w:ins w:id="212" w:author="Thibaut Cuvelier" w:date="2018-11-23T11:22:00Z">
        <w:r w:rsidR="00CA594C">
          <w:rPr>
            <w:rFonts w:ascii="Times New Roman" w:hAnsi="Times New Roman"/>
            <w:sz w:val="24"/>
            <w:szCs w:val="24"/>
          </w:rPr>
          <w:t>interaction</w:t>
        </w:r>
      </w:ins>
      <w:r>
        <w:rPr>
          <w:rFonts w:ascii="Times New Roman" w:hAnsi="Times New Roman"/>
          <w:sz w:val="24"/>
          <w:szCs w:val="24"/>
        </w:rPr>
        <w:t xml:space="preserve"> de l'utilisateur.</w:t>
      </w:r>
    </w:p>
    <w:p w14:paraId="75E6B86C" w14:textId="5237FB6C" w:rsidR="001A5D0A" w:rsidRDefault="002E797E">
      <w:pPr>
        <w:pStyle w:val="PreformattedText"/>
        <w:spacing w:after="283"/>
      </w:pPr>
      <w:r>
        <w:rPr>
          <w:rFonts w:ascii="Times New Roman" w:hAnsi="Times New Roman"/>
          <w:sz w:val="24"/>
          <w:szCs w:val="24"/>
        </w:rPr>
        <w:t xml:space="preserve">Quand l'utilisateur clique sur la note </w:t>
      </w:r>
      <w:proofErr w:type="spellStart"/>
      <w:r>
        <w:rPr>
          <w:rFonts w:ascii="Times New Roman" w:hAnsi="Times New Roman"/>
          <w:sz w:val="24"/>
          <w:szCs w:val="24"/>
        </w:rPr>
        <w:t>toolbar</w:t>
      </w:r>
      <w:proofErr w:type="spellEnd"/>
      <w:r>
        <w:rPr>
          <w:rFonts w:ascii="Times New Roman" w:hAnsi="Times New Roman"/>
          <w:sz w:val="24"/>
          <w:szCs w:val="24"/>
        </w:rPr>
        <w:t xml:space="preserve"> ou commence à éditer une note, la</w:t>
      </w:r>
      <w:del w:id="213" w:author="Thibaut Cuvelier" w:date="2018-11-23T11:22:00Z">
        <w:r w:rsidDel="00CA594C">
          <w:rPr>
            <w:rFonts w:ascii="Times New Roman" w:hAnsi="Times New Roman"/>
            <w:sz w:val="24"/>
            <w:szCs w:val="24"/>
          </w:rPr>
          <w:delText xml:space="preserve"> </w:delText>
        </w:r>
      </w:del>
      <w:r>
        <w:rPr>
          <w:rFonts w:ascii="Times New Roman" w:hAnsi="Times New Roman"/>
          <w:sz w:val="24"/>
          <w:szCs w:val="24"/>
        </w:rPr>
        <w:t xml:space="preserve">dite note devrait ressortir pour ne pas être en dessous d'autres notes. Cela est possible en changeant la valeur </w:t>
      </w:r>
      <w:r>
        <w:rPr>
          <w:rFonts w:ascii="Times New Roman" w:hAnsi="Times New Roman"/>
          <w:i/>
          <w:iCs/>
          <w:sz w:val="24"/>
          <w:szCs w:val="24"/>
        </w:rPr>
        <w:t>z</w:t>
      </w:r>
      <w:r>
        <w:rPr>
          <w:rFonts w:ascii="Times New Roman" w:hAnsi="Times New Roman"/>
          <w:sz w:val="24"/>
          <w:szCs w:val="24"/>
        </w:rPr>
        <w:t xml:space="preserve"> pour qu'elle soit plus haute que les autres notes.</w:t>
      </w:r>
    </w:p>
    <w:p w14:paraId="2F3DF77B" w14:textId="77777777" w:rsidR="001A5D0A" w:rsidRPr="00C67828" w:rsidRDefault="002E797E">
      <w:pPr>
        <w:pStyle w:val="PreformattedText"/>
        <w:spacing w:after="283"/>
        <w:rPr>
          <w:rFonts w:ascii="Times New Roman" w:hAnsi="Times New Roman"/>
          <w:sz w:val="24"/>
          <w:szCs w:val="24"/>
          <w:lang w:val="en-US"/>
          <w:rPrChange w:id="214"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15" w:author="Thibaut Cuvelier" w:date="2018-11-23T01:08:00Z">
            <w:rPr>
              <w:rFonts w:ascii="Times New Roman" w:hAnsi="Times New Roman"/>
              <w:sz w:val="24"/>
              <w:szCs w:val="24"/>
            </w:rPr>
          </w:rPrChange>
        </w:rPr>
        <w:t xml:space="preserve">// </w:t>
      </w:r>
      <w:proofErr w:type="spellStart"/>
      <w:r w:rsidRPr="00C67828">
        <w:rPr>
          <w:rFonts w:ascii="Times New Roman" w:hAnsi="Times New Roman"/>
          <w:sz w:val="24"/>
          <w:szCs w:val="24"/>
          <w:lang w:val="en-US"/>
          <w:rPrChange w:id="216" w:author="Thibaut Cuvelier" w:date="2018-11-23T01:08:00Z">
            <w:rPr>
              <w:rFonts w:ascii="Times New Roman" w:hAnsi="Times New Roman"/>
              <w:sz w:val="24"/>
              <w:szCs w:val="24"/>
            </w:rPr>
          </w:rPrChange>
        </w:rPr>
        <w:t>Note.qml</w:t>
      </w:r>
      <w:proofErr w:type="spellEnd"/>
    </w:p>
    <w:p w14:paraId="774BF7FB" w14:textId="77777777" w:rsidR="001A5D0A" w:rsidRPr="00C67828" w:rsidRDefault="002E797E">
      <w:pPr>
        <w:pStyle w:val="PreformattedText"/>
        <w:spacing w:after="283"/>
        <w:rPr>
          <w:rFonts w:ascii="Times New Roman" w:hAnsi="Times New Roman"/>
          <w:sz w:val="24"/>
          <w:szCs w:val="24"/>
          <w:lang w:val="en-US"/>
          <w:rPrChange w:id="217"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18" w:author="Thibaut Cuvelier" w:date="2018-11-23T01:08:00Z">
            <w:rPr>
              <w:rFonts w:ascii="Times New Roman" w:hAnsi="Times New Roman"/>
              <w:sz w:val="24"/>
              <w:szCs w:val="24"/>
            </w:rPr>
          </w:rPrChange>
        </w:rPr>
        <w:lastRenderedPageBreak/>
        <w:t>Item {</w:t>
      </w:r>
    </w:p>
    <w:p w14:paraId="38755145" w14:textId="77777777" w:rsidR="001A5D0A" w:rsidRPr="00C67828" w:rsidRDefault="002E797E">
      <w:pPr>
        <w:pStyle w:val="PreformattedText"/>
        <w:spacing w:after="283"/>
        <w:rPr>
          <w:rFonts w:ascii="Times New Roman" w:hAnsi="Times New Roman"/>
          <w:sz w:val="24"/>
          <w:szCs w:val="24"/>
          <w:lang w:val="en-US"/>
          <w:rPrChange w:id="219"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20" w:author="Thibaut Cuvelier" w:date="2018-11-23T01:08:00Z">
            <w:rPr>
              <w:rFonts w:ascii="Times New Roman" w:hAnsi="Times New Roman"/>
              <w:sz w:val="24"/>
              <w:szCs w:val="24"/>
            </w:rPr>
          </w:rPrChange>
        </w:rPr>
        <w:t>id: root</w:t>
      </w:r>
    </w:p>
    <w:p w14:paraId="07BB8BED" w14:textId="77777777" w:rsidR="001A5D0A" w:rsidRPr="00C67828" w:rsidRDefault="002E797E">
      <w:pPr>
        <w:pStyle w:val="PreformattedText"/>
        <w:spacing w:after="283"/>
        <w:rPr>
          <w:rFonts w:ascii="Times New Roman" w:hAnsi="Times New Roman"/>
          <w:sz w:val="24"/>
          <w:szCs w:val="24"/>
          <w:lang w:val="en-US"/>
          <w:rPrChange w:id="22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22" w:author="Thibaut Cuvelier" w:date="2018-11-23T01:08:00Z">
            <w:rPr>
              <w:rFonts w:ascii="Times New Roman" w:hAnsi="Times New Roman"/>
              <w:sz w:val="24"/>
              <w:szCs w:val="24"/>
            </w:rPr>
          </w:rPrChange>
        </w:rPr>
        <w:t>...</w:t>
      </w:r>
    </w:p>
    <w:p w14:paraId="40F3BDFE" w14:textId="77777777" w:rsidR="001A5D0A" w:rsidRPr="00C67828" w:rsidRDefault="002E797E">
      <w:pPr>
        <w:pStyle w:val="PreformattedText"/>
        <w:spacing w:after="283"/>
        <w:rPr>
          <w:rFonts w:ascii="Times New Roman" w:hAnsi="Times New Roman"/>
          <w:sz w:val="24"/>
          <w:szCs w:val="24"/>
          <w:lang w:val="en-US"/>
          <w:rPrChange w:id="223"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224" w:author="Thibaut Cuvelier" w:date="2018-11-23T01:08:00Z">
            <w:rPr>
              <w:rFonts w:ascii="Times New Roman" w:hAnsi="Times New Roman"/>
              <w:sz w:val="24"/>
              <w:szCs w:val="24"/>
            </w:rPr>
          </w:rPrChange>
        </w:rPr>
        <w:t>// setting the z order to 1 if the text area has the focus</w:t>
      </w:r>
    </w:p>
    <w:p w14:paraId="61CC8A45" w14:textId="77777777" w:rsidR="001A5D0A" w:rsidRDefault="002E797E">
      <w:pPr>
        <w:pStyle w:val="PreformattedText"/>
        <w:spacing w:after="283"/>
        <w:rPr>
          <w:rFonts w:ascii="Times New Roman" w:hAnsi="Times New Roman"/>
          <w:sz w:val="24"/>
          <w:szCs w:val="24"/>
        </w:rPr>
      </w:pPr>
      <w:proofErr w:type="gramStart"/>
      <w:r>
        <w:rPr>
          <w:rFonts w:ascii="Times New Roman" w:hAnsi="Times New Roman"/>
          <w:sz w:val="24"/>
          <w:szCs w:val="24"/>
        </w:rPr>
        <w:t>z:</w:t>
      </w:r>
      <w:proofErr w:type="gramEnd"/>
      <w:r>
        <w:rPr>
          <w:rFonts w:ascii="Times New Roman" w:hAnsi="Times New Roman"/>
          <w:sz w:val="24"/>
          <w:szCs w:val="24"/>
        </w:rPr>
        <w:t xml:space="preserve"> </w:t>
      </w:r>
      <w:proofErr w:type="spellStart"/>
      <w:r>
        <w:rPr>
          <w:rFonts w:ascii="Times New Roman" w:hAnsi="Times New Roman"/>
          <w:sz w:val="24"/>
          <w:szCs w:val="24"/>
        </w:rPr>
        <w:t>editArea.activeFocus</w:t>
      </w:r>
      <w:proofErr w:type="spellEnd"/>
      <w:r>
        <w:rPr>
          <w:rFonts w:ascii="Times New Roman" w:hAnsi="Times New Roman"/>
          <w:sz w:val="24"/>
          <w:szCs w:val="24"/>
        </w:rPr>
        <w:t xml:space="preserve"> ? </w:t>
      </w:r>
      <w:proofErr w:type="gramStart"/>
      <w:r>
        <w:rPr>
          <w:rFonts w:ascii="Times New Roman" w:hAnsi="Times New Roman"/>
          <w:sz w:val="24"/>
          <w:szCs w:val="24"/>
        </w:rPr>
        <w:t>1:</w:t>
      </w:r>
      <w:proofErr w:type="gramEnd"/>
      <w:r>
        <w:rPr>
          <w:rFonts w:ascii="Times New Roman" w:hAnsi="Times New Roman"/>
          <w:sz w:val="24"/>
          <w:szCs w:val="24"/>
        </w:rPr>
        <w:t>0</w:t>
      </w:r>
    </w:p>
    <w:p w14:paraId="7EE16077"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273EA88C"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29D4CB51" w14:textId="77777777" w:rsidR="001A5D0A" w:rsidRDefault="001A5D0A">
      <w:pPr>
        <w:pStyle w:val="PreformattedText"/>
        <w:spacing w:after="283"/>
        <w:rPr>
          <w:rFonts w:ascii="Times New Roman" w:hAnsi="Times New Roman"/>
          <w:sz w:val="24"/>
          <w:szCs w:val="24"/>
        </w:rPr>
      </w:pPr>
    </w:p>
    <w:p w14:paraId="6388AEB3" w14:textId="0CF8D2D8" w:rsidR="001A5D0A" w:rsidRDefault="002E797E">
      <w:pPr>
        <w:pStyle w:val="PreformattedText"/>
        <w:spacing w:after="283"/>
      </w:pPr>
      <w:r>
        <w:rPr>
          <w:rFonts w:ascii="Times New Roman" w:hAnsi="Times New Roman"/>
          <w:sz w:val="24"/>
          <w:szCs w:val="24"/>
        </w:rPr>
        <w:t xml:space="preserve"> Dans le gestionnaire de signal </w:t>
      </w:r>
      <w:proofErr w:type="spellStart"/>
      <w:r>
        <w:rPr>
          <w:rFonts w:ascii="Times New Roman" w:hAnsi="Times New Roman"/>
          <w:i/>
          <w:iCs/>
          <w:sz w:val="24"/>
          <w:szCs w:val="24"/>
        </w:rPr>
        <w:t>onPressed</w:t>
      </w:r>
      <w:proofErr w:type="spellEnd"/>
      <w:r>
        <w:rPr>
          <w:rFonts w:ascii="Times New Roman" w:hAnsi="Times New Roman"/>
          <w:sz w:val="24"/>
          <w:szCs w:val="24"/>
        </w:rPr>
        <w:t xml:space="preserve"> </w:t>
      </w:r>
      <w:del w:id="225" w:author="Thibaut Cuvelier" w:date="2018-11-23T11:23:00Z">
        <w:r w:rsidDel="00CA594C">
          <w:rPr>
            <w:rFonts w:ascii="Times New Roman" w:hAnsi="Times New Roman"/>
            <w:sz w:val="24"/>
            <w:szCs w:val="24"/>
          </w:rPr>
          <w:delText>dans le</w:delText>
        </w:r>
      </w:del>
      <w:ins w:id="226" w:author="Thibaut Cuvelier" w:date="2018-11-23T11:23:00Z">
        <w:r w:rsidR="00CA594C">
          <w:rPr>
            <w:rFonts w:ascii="Times New Roman" w:hAnsi="Times New Roman"/>
            <w:sz w:val="24"/>
            <w:szCs w:val="24"/>
            <w:lang w:val="en-BE"/>
          </w:rPr>
          <w:t>du</w:t>
        </w:r>
      </w:ins>
      <w:r>
        <w:rPr>
          <w:rFonts w:ascii="Times New Roman" w:hAnsi="Times New Roman"/>
          <w:sz w:val="24"/>
          <w:szCs w:val="24"/>
        </w:rPr>
        <w:t xml:space="preserve"> type </w:t>
      </w:r>
      <w:proofErr w:type="spellStart"/>
      <w:r>
        <w:rPr>
          <w:rFonts w:ascii="Times New Roman" w:hAnsi="Times New Roman"/>
          <w:i/>
          <w:iCs/>
          <w:sz w:val="24"/>
          <w:szCs w:val="24"/>
        </w:rPr>
        <w:t>MouseArea</w:t>
      </w:r>
      <w:proofErr w:type="spellEnd"/>
      <w:r>
        <w:rPr>
          <w:rFonts w:ascii="Times New Roman" w:hAnsi="Times New Roman"/>
          <w:sz w:val="24"/>
          <w:szCs w:val="24"/>
        </w:rPr>
        <w:t xml:space="preserve">, on émet le signal </w:t>
      </w:r>
      <w:proofErr w:type="spellStart"/>
      <w:proofErr w:type="gramStart"/>
      <w:r>
        <w:rPr>
          <w:rFonts w:ascii="Times New Roman" w:hAnsi="Times New Roman"/>
          <w:i/>
          <w:iCs/>
          <w:sz w:val="24"/>
          <w:szCs w:val="24"/>
        </w:rPr>
        <w:t>pressed</w:t>
      </w:r>
      <w:proofErr w:type="spellEnd"/>
      <w:r>
        <w:rPr>
          <w:rFonts w:ascii="Times New Roman" w:hAnsi="Times New Roman"/>
          <w:i/>
          <w:iCs/>
          <w:sz w:val="24"/>
          <w:szCs w:val="24"/>
        </w:rPr>
        <w:t>(</w:t>
      </w:r>
      <w:proofErr w:type="gramEnd"/>
      <w:r>
        <w:rPr>
          <w:rFonts w:ascii="Times New Roman" w:hAnsi="Times New Roman"/>
          <w:i/>
          <w:iCs/>
          <w:sz w:val="24"/>
          <w:szCs w:val="24"/>
        </w:rPr>
        <w:t>)</w:t>
      </w:r>
      <w:r>
        <w:rPr>
          <w:rFonts w:ascii="Times New Roman" w:hAnsi="Times New Roman"/>
          <w:sz w:val="24"/>
          <w:szCs w:val="24"/>
        </w:rPr>
        <w:t xml:space="preserve"> du </w:t>
      </w:r>
      <w:r>
        <w:rPr>
          <w:rFonts w:ascii="Times New Roman" w:hAnsi="Times New Roman"/>
          <w:i/>
          <w:iCs/>
          <w:sz w:val="24"/>
          <w:szCs w:val="24"/>
        </w:rPr>
        <w:t>root</w:t>
      </w:r>
      <w:r>
        <w:rPr>
          <w:rFonts w:ascii="Times New Roman" w:hAnsi="Times New Roman"/>
          <w:sz w:val="24"/>
          <w:szCs w:val="24"/>
        </w:rPr>
        <w:t xml:space="preserve"> de la </w:t>
      </w:r>
      <w:proofErr w:type="spellStart"/>
      <w:r>
        <w:rPr>
          <w:rFonts w:ascii="Times New Roman" w:hAnsi="Times New Roman"/>
          <w:i/>
          <w:iCs/>
          <w:sz w:val="24"/>
          <w:szCs w:val="24"/>
        </w:rPr>
        <w:t>NoteToolbar</w:t>
      </w:r>
      <w:proofErr w:type="spellEnd"/>
      <w:r>
        <w:rPr>
          <w:rFonts w:ascii="Times New Roman" w:hAnsi="Times New Roman"/>
          <w:i/>
          <w:iCs/>
          <w:sz w:val="24"/>
          <w:szCs w:val="24"/>
        </w:rPr>
        <w:t>.</w:t>
      </w:r>
    </w:p>
    <w:p w14:paraId="0DA305C9" w14:textId="77777777" w:rsidR="001A5D0A" w:rsidRDefault="002E797E">
      <w:pPr>
        <w:pStyle w:val="PreformattedText"/>
        <w:spacing w:after="283"/>
      </w:pPr>
      <w:r>
        <w:rPr>
          <w:rFonts w:ascii="Times New Roman" w:hAnsi="Times New Roman"/>
          <w:sz w:val="24"/>
          <w:szCs w:val="24"/>
        </w:rPr>
        <w:t xml:space="preserve">Le signal </w:t>
      </w:r>
      <w:proofErr w:type="spellStart"/>
      <w:proofErr w:type="gramStart"/>
      <w:r>
        <w:rPr>
          <w:rFonts w:ascii="Times New Roman" w:hAnsi="Times New Roman"/>
          <w:i/>
          <w:iCs/>
          <w:sz w:val="24"/>
          <w:szCs w:val="24"/>
        </w:rPr>
        <w:t>pressed</w:t>
      </w:r>
      <w:proofErr w:type="spellEnd"/>
      <w:r>
        <w:rPr>
          <w:rFonts w:ascii="Times New Roman" w:hAnsi="Times New Roman"/>
          <w:i/>
          <w:iCs/>
          <w:sz w:val="24"/>
          <w:szCs w:val="24"/>
        </w:rPr>
        <w:t>(</w:t>
      </w:r>
      <w:proofErr w:type="gramEnd"/>
      <w:r>
        <w:rPr>
          <w:rFonts w:ascii="Times New Roman" w:hAnsi="Times New Roman"/>
          <w:i/>
          <w:iCs/>
          <w:sz w:val="24"/>
          <w:szCs w:val="24"/>
        </w:rPr>
        <w:t>)</w:t>
      </w:r>
      <w:r>
        <w:rPr>
          <w:rFonts w:ascii="Times New Roman" w:hAnsi="Times New Roman"/>
          <w:sz w:val="24"/>
          <w:szCs w:val="24"/>
        </w:rPr>
        <w:t xml:space="preserve"> du composant </w:t>
      </w:r>
      <w:proofErr w:type="spellStart"/>
      <w:r>
        <w:rPr>
          <w:rFonts w:ascii="Times New Roman" w:hAnsi="Times New Roman"/>
          <w:i/>
          <w:iCs/>
          <w:sz w:val="24"/>
          <w:szCs w:val="24"/>
        </w:rPr>
        <w:t>NoteToolbar</w:t>
      </w:r>
      <w:proofErr w:type="spellEnd"/>
      <w:r>
        <w:rPr>
          <w:rFonts w:ascii="Times New Roman" w:hAnsi="Times New Roman"/>
          <w:sz w:val="24"/>
          <w:szCs w:val="24"/>
        </w:rPr>
        <w:t xml:space="preserve"> est géré dans le composant </w:t>
      </w:r>
      <w:r>
        <w:rPr>
          <w:rFonts w:ascii="Times New Roman" w:hAnsi="Times New Roman"/>
          <w:i/>
          <w:iCs/>
          <w:sz w:val="24"/>
          <w:szCs w:val="24"/>
        </w:rPr>
        <w:t>Note.</w:t>
      </w:r>
    </w:p>
    <w:p w14:paraId="4221B40E" w14:textId="77777777" w:rsidR="001A5D0A" w:rsidRDefault="001A5D0A">
      <w:pPr>
        <w:pStyle w:val="PreformattedText"/>
        <w:spacing w:after="283"/>
        <w:rPr>
          <w:rFonts w:ascii="Times New Roman" w:hAnsi="Times New Roman"/>
          <w:sz w:val="24"/>
          <w:szCs w:val="24"/>
        </w:rPr>
      </w:pPr>
    </w:p>
    <w:p w14:paraId="2205543B" w14:textId="77777777" w:rsidR="001A5D0A" w:rsidRPr="00C67828" w:rsidRDefault="002E797E">
      <w:pPr>
        <w:pStyle w:val="PreformattedText"/>
        <w:spacing w:after="283"/>
        <w:rPr>
          <w:rFonts w:ascii="Times New Roman" w:hAnsi="Times New Roman"/>
          <w:i/>
          <w:iCs/>
          <w:sz w:val="24"/>
          <w:szCs w:val="24"/>
          <w:lang w:val="en-US"/>
          <w:rPrChange w:id="227"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28" w:author="Thibaut Cuvelier" w:date="2018-11-23T01:08:00Z">
            <w:rPr>
              <w:rFonts w:ascii="Times New Roman" w:hAnsi="Times New Roman"/>
              <w:i/>
              <w:iCs/>
              <w:sz w:val="24"/>
              <w:szCs w:val="24"/>
            </w:rPr>
          </w:rPrChange>
        </w:rPr>
        <w:t xml:space="preserve">// </w:t>
      </w:r>
      <w:proofErr w:type="spellStart"/>
      <w:r w:rsidRPr="00C67828">
        <w:rPr>
          <w:rFonts w:ascii="Times New Roman" w:hAnsi="Times New Roman"/>
          <w:i/>
          <w:iCs/>
          <w:sz w:val="24"/>
          <w:szCs w:val="24"/>
          <w:lang w:val="en-US"/>
          <w:rPrChange w:id="229" w:author="Thibaut Cuvelier" w:date="2018-11-23T01:08:00Z">
            <w:rPr>
              <w:rFonts w:ascii="Times New Roman" w:hAnsi="Times New Roman"/>
              <w:i/>
              <w:iCs/>
              <w:sz w:val="24"/>
              <w:szCs w:val="24"/>
            </w:rPr>
          </w:rPrChange>
        </w:rPr>
        <w:t>Note.qml</w:t>
      </w:r>
      <w:proofErr w:type="spellEnd"/>
    </w:p>
    <w:p w14:paraId="417D186D" w14:textId="77777777" w:rsidR="001A5D0A" w:rsidRPr="00C67828" w:rsidRDefault="002E797E">
      <w:pPr>
        <w:pStyle w:val="PreformattedText"/>
        <w:spacing w:after="283"/>
        <w:rPr>
          <w:rFonts w:ascii="Times New Roman" w:hAnsi="Times New Roman"/>
          <w:i/>
          <w:iCs/>
          <w:sz w:val="24"/>
          <w:szCs w:val="24"/>
          <w:lang w:val="en-US"/>
          <w:rPrChange w:id="230"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31" w:author="Thibaut Cuvelier" w:date="2018-11-23T01:08:00Z">
            <w:rPr>
              <w:rFonts w:ascii="Times New Roman" w:hAnsi="Times New Roman"/>
              <w:i/>
              <w:iCs/>
              <w:sz w:val="24"/>
              <w:szCs w:val="24"/>
            </w:rPr>
          </w:rPrChange>
        </w:rPr>
        <w:t>...</w:t>
      </w:r>
    </w:p>
    <w:p w14:paraId="771EE1E4" w14:textId="77777777" w:rsidR="001A5D0A" w:rsidRPr="00C67828" w:rsidRDefault="002E797E">
      <w:pPr>
        <w:pStyle w:val="PreformattedText"/>
        <w:spacing w:after="283"/>
        <w:rPr>
          <w:rFonts w:ascii="Times New Roman" w:hAnsi="Times New Roman"/>
          <w:i/>
          <w:iCs/>
          <w:sz w:val="24"/>
          <w:szCs w:val="24"/>
          <w:lang w:val="en-US"/>
          <w:rPrChange w:id="232"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33" w:author="Thibaut Cuvelier" w:date="2018-11-23T01:08:00Z">
            <w:rPr>
              <w:rFonts w:ascii="Times New Roman" w:hAnsi="Times New Roman"/>
              <w:i/>
              <w:iCs/>
              <w:sz w:val="24"/>
              <w:szCs w:val="24"/>
            </w:rPr>
          </w:rPrChange>
        </w:rPr>
        <w:t xml:space="preserve">// creating a </w:t>
      </w:r>
      <w:proofErr w:type="spellStart"/>
      <w:r w:rsidRPr="00C67828">
        <w:rPr>
          <w:rFonts w:ascii="Times New Roman" w:hAnsi="Times New Roman"/>
          <w:i/>
          <w:iCs/>
          <w:sz w:val="24"/>
          <w:szCs w:val="24"/>
          <w:lang w:val="en-US"/>
          <w:rPrChange w:id="234" w:author="Thibaut Cuvelier" w:date="2018-11-23T01:08:00Z">
            <w:rPr>
              <w:rFonts w:ascii="Times New Roman" w:hAnsi="Times New Roman"/>
              <w:i/>
              <w:iCs/>
              <w:sz w:val="24"/>
              <w:szCs w:val="24"/>
            </w:rPr>
          </w:rPrChange>
        </w:rPr>
        <w:t>NoteToolbar</w:t>
      </w:r>
      <w:proofErr w:type="spellEnd"/>
      <w:r w:rsidRPr="00C67828">
        <w:rPr>
          <w:rFonts w:ascii="Times New Roman" w:hAnsi="Times New Roman"/>
          <w:i/>
          <w:iCs/>
          <w:sz w:val="24"/>
          <w:szCs w:val="24"/>
          <w:lang w:val="en-US"/>
          <w:rPrChange w:id="235" w:author="Thibaut Cuvelier" w:date="2018-11-23T01:08:00Z">
            <w:rPr>
              <w:rFonts w:ascii="Times New Roman" w:hAnsi="Times New Roman"/>
              <w:i/>
              <w:iCs/>
              <w:sz w:val="24"/>
              <w:szCs w:val="24"/>
            </w:rPr>
          </w:rPrChange>
        </w:rPr>
        <w:t xml:space="preserve"> item that will be anchored to its parent</w:t>
      </w:r>
    </w:p>
    <w:p w14:paraId="76CCCEED" w14:textId="77777777" w:rsidR="001A5D0A" w:rsidRPr="00C67828" w:rsidRDefault="002E797E">
      <w:pPr>
        <w:pStyle w:val="PreformattedText"/>
        <w:spacing w:after="283"/>
        <w:rPr>
          <w:rFonts w:ascii="Times New Roman" w:hAnsi="Times New Roman"/>
          <w:i/>
          <w:iCs/>
          <w:sz w:val="24"/>
          <w:szCs w:val="24"/>
          <w:lang w:val="en-US"/>
          <w:rPrChange w:id="236" w:author="Thibaut Cuvelier" w:date="2018-11-23T01:08:00Z">
            <w:rPr>
              <w:rFonts w:ascii="Times New Roman" w:hAnsi="Times New Roman"/>
              <w:i/>
              <w:iCs/>
              <w:sz w:val="24"/>
              <w:szCs w:val="24"/>
            </w:rPr>
          </w:rPrChange>
        </w:rPr>
      </w:pPr>
      <w:proofErr w:type="spellStart"/>
      <w:r w:rsidRPr="00C67828">
        <w:rPr>
          <w:rFonts w:ascii="Times New Roman" w:hAnsi="Times New Roman"/>
          <w:i/>
          <w:iCs/>
          <w:sz w:val="24"/>
          <w:szCs w:val="24"/>
          <w:lang w:val="en-US"/>
          <w:rPrChange w:id="237" w:author="Thibaut Cuvelier" w:date="2018-11-23T01:08:00Z">
            <w:rPr>
              <w:rFonts w:ascii="Times New Roman" w:hAnsi="Times New Roman"/>
              <w:i/>
              <w:iCs/>
              <w:sz w:val="24"/>
              <w:szCs w:val="24"/>
            </w:rPr>
          </w:rPrChange>
        </w:rPr>
        <w:t>NoteToolbar</w:t>
      </w:r>
      <w:proofErr w:type="spellEnd"/>
      <w:r w:rsidRPr="00C67828">
        <w:rPr>
          <w:rFonts w:ascii="Times New Roman" w:hAnsi="Times New Roman"/>
          <w:i/>
          <w:iCs/>
          <w:sz w:val="24"/>
          <w:szCs w:val="24"/>
          <w:lang w:val="en-US"/>
          <w:rPrChange w:id="238" w:author="Thibaut Cuvelier" w:date="2018-11-23T01:08:00Z">
            <w:rPr>
              <w:rFonts w:ascii="Times New Roman" w:hAnsi="Times New Roman"/>
              <w:i/>
              <w:iCs/>
              <w:sz w:val="24"/>
              <w:szCs w:val="24"/>
            </w:rPr>
          </w:rPrChange>
        </w:rPr>
        <w:t xml:space="preserve"> {</w:t>
      </w:r>
    </w:p>
    <w:p w14:paraId="2A2B57E7" w14:textId="77777777" w:rsidR="001A5D0A" w:rsidRPr="00C67828" w:rsidRDefault="002E797E">
      <w:pPr>
        <w:pStyle w:val="PreformattedText"/>
        <w:spacing w:after="283"/>
        <w:rPr>
          <w:rFonts w:ascii="Times New Roman" w:hAnsi="Times New Roman"/>
          <w:i/>
          <w:iCs/>
          <w:sz w:val="24"/>
          <w:szCs w:val="24"/>
          <w:lang w:val="en-US"/>
          <w:rPrChange w:id="239"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40" w:author="Thibaut Cuvelier" w:date="2018-11-23T01:08:00Z">
            <w:rPr>
              <w:rFonts w:ascii="Times New Roman" w:hAnsi="Times New Roman"/>
              <w:i/>
              <w:iCs/>
              <w:sz w:val="24"/>
              <w:szCs w:val="24"/>
            </w:rPr>
          </w:rPrChange>
        </w:rPr>
        <w:t>id: toolbar</w:t>
      </w:r>
    </w:p>
    <w:p w14:paraId="5BD811DB" w14:textId="77777777" w:rsidR="001A5D0A" w:rsidRPr="00C67828" w:rsidRDefault="002E797E">
      <w:pPr>
        <w:pStyle w:val="PreformattedText"/>
        <w:spacing w:after="283"/>
        <w:rPr>
          <w:rFonts w:ascii="Times New Roman" w:hAnsi="Times New Roman"/>
          <w:i/>
          <w:iCs/>
          <w:sz w:val="24"/>
          <w:szCs w:val="24"/>
          <w:lang w:val="en-US"/>
          <w:rPrChange w:id="241"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42" w:author="Thibaut Cuvelier" w:date="2018-11-23T01:08:00Z">
            <w:rPr>
              <w:rFonts w:ascii="Times New Roman" w:hAnsi="Times New Roman"/>
              <w:i/>
              <w:iCs/>
              <w:sz w:val="24"/>
              <w:szCs w:val="24"/>
            </w:rPr>
          </w:rPrChange>
        </w:rPr>
        <w:t>...</w:t>
      </w:r>
    </w:p>
    <w:p w14:paraId="0B31EFB4" w14:textId="77777777" w:rsidR="001A5D0A" w:rsidRPr="00C67828" w:rsidRDefault="002E797E">
      <w:pPr>
        <w:pStyle w:val="PreformattedText"/>
        <w:spacing w:after="283"/>
        <w:rPr>
          <w:rFonts w:ascii="Times New Roman" w:hAnsi="Times New Roman"/>
          <w:i/>
          <w:iCs/>
          <w:sz w:val="24"/>
          <w:szCs w:val="24"/>
          <w:lang w:val="en-US"/>
          <w:rPrChange w:id="243"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244" w:author="Thibaut Cuvelier" w:date="2018-11-23T01:08:00Z">
            <w:rPr>
              <w:rFonts w:ascii="Times New Roman" w:hAnsi="Times New Roman"/>
              <w:i/>
              <w:iCs/>
              <w:sz w:val="24"/>
              <w:szCs w:val="24"/>
            </w:rPr>
          </w:rPrChange>
        </w:rPr>
        <w:t>// setting the focus on the text area when the toolbar is pressed</w:t>
      </w:r>
    </w:p>
    <w:p w14:paraId="15C58A82" w14:textId="77777777" w:rsidR="001A5D0A" w:rsidRDefault="002E797E">
      <w:pPr>
        <w:pStyle w:val="PreformattedText"/>
        <w:spacing w:after="283"/>
        <w:rPr>
          <w:rFonts w:ascii="Times New Roman" w:hAnsi="Times New Roman"/>
          <w:i/>
          <w:iCs/>
          <w:sz w:val="24"/>
          <w:szCs w:val="24"/>
        </w:rPr>
      </w:pPr>
      <w:proofErr w:type="spellStart"/>
      <w:proofErr w:type="gramStart"/>
      <w:r>
        <w:rPr>
          <w:rFonts w:ascii="Times New Roman" w:hAnsi="Times New Roman"/>
          <w:i/>
          <w:iCs/>
          <w:sz w:val="24"/>
          <w:szCs w:val="24"/>
        </w:rPr>
        <w:t>onPressed</w:t>
      </w:r>
      <w:proofErr w:type="spellEnd"/>
      <w:r>
        <w:rPr>
          <w:rFonts w:ascii="Times New Roman" w:hAnsi="Times New Roman"/>
          <w:i/>
          <w:iCs/>
          <w:sz w:val="24"/>
          <w:szCs w:val="24"/>
        </w:rPr>
        <w:t>:</w:t>
      </w:r>
      <w:proofErr w:type="gramEnd"/>
      <w:r>
        <w:rPr>
          <w:rFonts w:ascii="Times New Roman" w:hAnsi="Times New Roman"/>
          <w:i/>
          <w:iCs/>
          <w:sz w:val="24"/>
          <w:szCs w:val="24"/>
        </w:rPr>
        <w:t xml:space="preserve"> </w:t>
      </w:r>
      <w:proofErr w:type="spellStart"/>
      <w:r>
        <w:rPr>
          <w:rFonts w:ascii="Times New Roman" w:hAnsi="Times New Roman"/>
          <w:i/>
          <w:iCs/>
          <w:sz w:val="24"/>
          <w:szCs w:val="24"/>
        </w:rPr>
        <w:t>editArea.focus</w:t>
      </w:r>
      <w:proofErr w:type="spellEnd"/>
      <w:r>
        <w:rPr>
          <w:rFonts w:ascii="Times New Roman" w:hAnsi="Times New Roman"/>
          <w:i/>
          <w:iCs/>
          <w:sz w:val="24"/>
          <w:szCs w:val="24"/>
        </w:rPr>
        <w:t xml:space="preserve"> = </w:t>
      </w:r>
      <w:proofErr w:type="spellStart"/>
      <w:r>
        <w:rPr>
          <w:rFonts w:ascii="Times New Roman" w:hAnsi="Times New Roman"/>
          <w:i/>
          <w:iCs/>
          <w:sz w:val="24"/>
          <w:szCs w:val="24"/>
        </w:rPr>
        <w:t>true</w:t>
      </w:r>
      <w:proofErr w:type="spellEnd"/>
    </w:p>
    <w:p w14:paraId="565F66F4"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24FD94A8"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2F3CA7BB" w14:textId="79A08290"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Dans le code ci-dessus, la propriété </w:t>
      </w:r>
      <w:r>
        <w:rPr>
          <w:rFonts w:ascii="Times New Roman" w:hAnsi="Times New Roman"/>
          <w:i/>
          <w:iCs/>
          <w:color w:val="000000"/>
          <w:sz w:val="24"/>
          <w:szCs w:val="24"/>
        </w:rPr>
        <w:t>focus</w:t>
      </w:r>
      <w:r>
        <w:rPr>
          <w:rFonts w:ascii="Times New Roman" w:hAnsi="Times New Roman"/>
          <w:sz w:val="24"/>
          <w:szCs w:val="24"/>
        </w:rPr>
        <w:t xml:space="preserve"> de l'objet </w:t>
      </w:r>
      <w:proofErr w:type="spellStart"/>
      <w:r>
        <w:rPr>
          <w:rFonts w:ascii="Times New Roman" w:hAnsi="Times New Roman"/>
          <w:i/>
          <w:iCs/>
          <w:sz w:val="24"/>
          <w:szCs w:val="24"/>
        </w:rPr>
        <w:t>editArea</w:t>
      </w:r>
      <w:proofErr w:type="spellEnd"/>
      <w:r>
        <w:rPr>
          <w:rFonts w:ascii="Times New Roman" w:hAnsi="Times New Roman"/>
          <w:sz w:val="24"/>
          <w:szCs w:val="24"/>
        </w:rPr>
        <w:t xml:space="preserve"> est mise à </w:t>
      </w:r>
      <w:proofErr w:type="spellStart"/>
      <w:r>
        <w:rPr>
          <w:rFonts w:ascii="Times New Roman" w:hAnsi="Times New Roman"/>
          <w:i/>
          <w:iCs/>
          <w:sz w:val="24"/>
          <w:szCs w:val="24"/>
        </w:rPr>
        <w:t>true</w:t>
      </w:r>
      <w:proofErr w:type="spellEnd"/>
      <w:r>
        <w:rPr>
          <w:rFonts w:ascii="Times New Roman" w:hAnsi="Times New Roman"/>
          <w:i/>
          <w:iCs/>
          <w:sz w:val="24"/>
          <w:szCs w:val="24"/>
        </w:rPr>
        <w:t>,</w:t>
      </w:r>
      <w:ins w:id="245" w:author="Thibaut Cuvelier" w:date="2018-11-23T11:24:00Z">
        <w:r w:rsidR="00CA594C">
          <w:rPr>
            <w:rFonts w:ascii="Times New Roman" w:hAnsi="Times New Roman"/>
            <w:i/>
            <w:iCs/>
            <w:sz w:val="24"/>
            <w:szCs w:val="24"/>
            <w:lang w:val="en-BE"/>
          </w:rPr>
          <w:t xml:space="preserve"> </w:t>
        </w:r>
      </w:ins>
      <w:r>
        <w:rPr>
          <w:rFonts w:ascii="Times New Roman" w:hAnsi="Times New Roman"/>
          <w:sz w:val="24"/>
          <w:szCs w:val="24"/>
        </w:rPr>
        <w:t xml:space="preserve">de manière à ce que </w:t>
      </w:r>
      <w:proofErr w:type="spellStart"/>
      <w:r>
        <w:rPr>
          <w:rFonts w:ascii="Times New Roman" w:hAnsi="Times New Roman"/>
          <w:i/>
          <w:iCs/>
          <w:sz w:val="24"/>
          <w:szCs w:val="24"/>
        </w:rPr>
        <w:t>editArea</w:t>
      </w:r>
      <w:proofErr w:type="spellEnd"/>
      <w:r>
        <w:rPr>
          <w:rFonts w:ascii="Times New Roman" w:hAnsi="Times New Roman"/>
          <w:i/>
          <w:iCs/>
          <w:sz w:val="24"/>
          <w:szCs w:val="24"/>
        </w:rPr>
        <w:t xml:space="preserve"> </w:t>
      </w:r>
      <w:r>
        <w:rPr>
          <w:rFonts w:ascii="Times New Roman" w:hAnsi="Times New Roman"/>
          <w:sz w:val="24"/>
          <w:szCs w:val="24"/>
        </w:rPr>
        <w:t xml:space="preserve">reçoive l'entrée focus. C'est pour cela que </w:t>
      </w:r>
      <w:proofErr w:type="spellStart"/>
      <w:r>
        <w:rPr>
          <w:rFonts w:ascii="Times New Roman" w:hAnsi="Times New Roman"/>
          <w:i/>
          <w:iCs/>
          <w:sz w:val="24"/>
          <w:szCs w:val="24"/>
        </w:rPr>
        <w:t>activeFocus</w:t>
      </w:r>
      <w:proofErr w:type="spellEnd"/>
      <w:r>
        <w:rPr>
          <w:rFonts w:ascii="Times New Roman" w:hAnsi="Times New Roman"/>
          <w:sz w:val="24"/>
          <w:szCs w:val="24"/>
        </w:rPr>
        <w:t xml:space="preserve">, qui devient </w:t>
      </w:r>
      <w:proofErr w:type="spellStart"/>
      <w:r>
        <w:rPr>
          <w:rFonts w:ascii="Times New Roman" w:hAnsi="Times New Roman"/>
          <w:i/>
          <w:iCs/>
          <w:sz w:val="24"/>
          <w:szCs w:val="24"/>
        </w:rPr>
        <w:t>true</w:t>
      </w:r>
      <w:proofErr w:type="spellEnd"/>
      <w:r>
        <w:rPr>
          <w:rFonts w:ascii="Times New Roman" w:hAnsi="Times New Roman"/>
          <w:sz w:val="24"/>
          <w:szCs w:val="24"/>
        </w:rPr>
        <w:t>, déclenche le changement de la propriété de la valeur z.</w:t>
      </w:r>
    </w:p>
    <w:p w14:paraId="44FB7B56" w14:textId="77777777" w:rsidR="001A5D0A" w:rsidRDefault="002E797E" w:rsidP="00CA594C">
      <w:pPr>
        <w:pStyle w:val="Heading2"/>
        <w:pPrChange w:id="246" w:author="Thibaut Cuvelier" w:date="2018-11-23T11:23:00Z">
          <w:pPr>
            <w:pStyle w:val="PreformattedText"/>
            <w:spacing w:after="283"/>
          </w:pPr>
        </w:pPrChange>
      </w:pPr>
      <w:r>
        <w:t>Et ensuite ?</w:t>
      </w:r>
    </w:p>
    <w:p w14:paraId="7EB77A3D" w14:textId="3AC8060B" w:rsidR="001A5D0A" w:rsidRPr="00CA594C" w:rsidRDefault="002E797E">
      <w:pPr>
        <w:pStyle w:val="PreformattedText"/>
        <w:spacing w:after="283"/>
        <w:rPr>
          <w:lang w:val="en-BE"/>
          <w:rPrChange w:id="247" w:author="Thibaut Cuvelier" w:date="2018-11-23T11:24:00Z">
            <w:rPr/>
          </w:rPrChange>
        </w:rPr>
      </w:pPr>
      <w:r>
        <w:rPr>
          <w:rFonts w:ascii="Times New Roman" w:hAnsi="Times New Roman"/>
          <w:color w:val="000000"/>
          <w:sz w:val="24"/>
          <w:szCs w:val="24"/>
        </w:rPr>
        <w:t xml:space="preserve">La prochaine étape </w:t>
      </w:r>
      <w:del w:id="248" w:author="Thibaut Cuvelier" w:date="2018-11-23T11:23:00Z">
        <w:r w:rsidDel="00CA594C">
          <w:rPr>
            <w:rFonts w:ascii="Times New Roman" w:hAnsi="Times New Roman"/>
            <w:color w:val="000000"/>
            <w:sz w:val="24"/>
            <w:szCs w:val="24"/>
          </w:rPr>
          <w:delText xml:space="preserve">va </w:delText>
        </w:r>
      </w:del>
      <w:r>
        <w:rPr>
          <w:rFonts w:ascii="Times New Roman" w:hAnsi="Times New Roman"/>
          <w:color w:val="000000"/>
          <w:sz w:val="24"/>
          <w:szCs w:val="24"/>
        </w:rPr>
        <w:t>explicite</w:t>
      </w:r>
      <w:del w:id="249" w:author="Thibaut Cuvelier" w:date="2018-11-23T11:23:00Z">
        <w:r w:rsidDel="00CA594C">
          <w:rPr>
            <w:rFonts w:ascii="Times New Roman" w:hAnsi="Times New Roman"/>
            <w:color w:val="000000"/>
            <w:sz w:val="24"/>
            <w:szCs w:val="24"/>
          </w:rPr>
          <w:delText>r</w:delText>
        </w:r>
      </w:del>
      <w:r>
        <w:rPr>
          <w:rFonts w:ascii="Times New Roman" w:hAnsi="Times New Roman"/>
          <w:color w:val="000000"/>
          <w:sz w:val="24"/>
          <w:szCs w:val="24"/>
        </w:rPr>
        <w:t xml:space="preserve"> comment charger et utiliser un fichier de police d'écriture en local</w:t>
      </w:r>
      <w:del w:id="250" w:author="Thibaut Cuvelier" w:date="2018-11-23T11:24:00Z">
        <w:r w:rsidDel="00CA594C">
          <w:rPr>
            <w:rFonts w:ascii="Times New Roman" w:hAnsi="Times New Roman"/>
            <w:color w:val="000000"/>
            <w:sz w:val="24"/>
            <w:szCs w:val="24"/>
          </w:rPr>
          <w:delText>,</w:delText>
        </w:r>
      </w:del>
      <w:r>
        <w:rPr>
          <w:rFonts w:ascii="Times New Roman" w:hAnsi="Times New Roman"/>
          <w:color w:val="000000"/>
          <w:sz w:val="24"/>
          <w:szCs w:val="24"/>
        </w:rPr>
        <w:t xml:space="preserve"> pour </w:t>
      </w:r>
      <w:proofErr w:type="spellStart"/>
      <w:r>
        <w:rPr>
          <w:rFonts w:ascii="Times New Roman" w:hAnsi="Times New Roman"/>
          <w:color w:val="000000"/>
          <w:sz w:val="24"/>
          <w:szCs w:val="24"/>
        </w:rPr>
        <w:t>NoteApp</w:t>
      </w:r>
      <w:proofErr w:type="spellEnd"/>
      <w:ins w:id="251" w:author="Thibaut Cuvelier" w:date="2018-11-23T11:24:00Z">
        <w:r w:rsidR="00CA594C">
          <w:rPr>
            <w:rFonts w:ascii="Times New Roman" w:hAnsi="Times New Roman"/>
            <w:color w:val="000000"/>
            <w:sz w:val="24"/>
            <w:szCs w:val="24"/>
            <w:lang w:val="en-BE"/>
          </w:rPr>
          <w:t>.</w:t>
        </w:r>
      </w:ins>
    </w:p>
    <w:p w14:paraId="5FD97ADB" w14:textId="77777777" w:rsidR="001A5D0A" w:rsidRDefault="001A5D0A">
      <w:pPr>
        <w:pStyle w:val="PreformattedText"/>
        <w:spacing w:after="283"/>
        <w:rPr>
          <w:rFonts w:ascii="Times New Roman" w:hAnsi="Times New Roman"/>
          <w:sz w:val="24"/>
          <w:szCs w:val="24"/>
        </w:rPr>
      </w:pPr>
    </w:p>
    <w:p w14:paraId="354B17C6" w14:textId="77777777" w:rsidR="001A5D0A" w:rsidRDefault="002E797E" w:rsidP="00CA594C">
      <w:pPr>
        <w:pStyle w:val="Heading1"/>
        <w:pPrChange w:id="252" w:author="Thibaut Cuvelier" w:date="2018-11-23T11:24:00Z">
          <w:pPr>
            <w:pStyle w:val="PreformattedText"/>
            <w:spacing w:after="283"/>
          </w:pPr>
        </w:pPrChange>
      </w:pPr>
      <w:r>
        <w:lastRenderedPageBreak/>
        <w:t>6.3 Chargement d'une police personnalisée</w:t>
      </w:r>
    </w:p>
    <w:p w14:paraId="1CDBD635" w14:textId="0C4A180A"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Utiliser et </w:t>
      </w:r>
      <w:del w:id="253" w:author="Thibaut Cuvelier" w:date="2018-11-23T11:24:00Z">
        <w:r w:rsidDel="00CA594C">
          <w:rPr>
            <w:rFonts w:ascii="Times New Roman" w:hAnsi="Times New Roman"/>
            <w:sz w:val="24"/>
            <w:szCs w:val="24"/>
          </w:rPr>
          <w:delText xml:space="preserve">répandre </w:delText>
        </w:r>
      </w:del>
      <w:proofErr w:type="spellStart"/>
      <w:ins w:id="254" w:author="Thibaut Cuvelier" w:date="2018-11-23T11:24:00Z">
        <w:r w:rsidR="00CA594C">
          <w:rPr>
            <w:rFonts w:ascii="Times New Roman" w:hAnsi="Times New Roman"/>
            <w:sz w:val="24"/>
            <w:szCs w:val="24"/>
            <w:lang w:val="en-BE"/>
          </w:rPr>
          <w:t>déployer</w:t>
        </w:r>
        <w:proofErr w:type="spellEnd"/>
        <w:r w:rsidR="00CA594C">
          <w:rPr>
            <w:rFonts w:ascii="Times New Roman" w:hAnsi="Times New Roman"/>
            <w:sz w:val="24"/>
            <w:szCs w:val="24"/>
          </w:rPr>
          <w:t xml:space="preserve"> </w:t>
        </w:r>
      </w:ins>
      <w:r>
        <w:rPr>
          <w:rFonts w:ascii="Times New Roman" w:hAnsi="Times New Roman"/>
          <w:sz w:val="24"/>
          <w:szCs w:val="24"/>
        </w:rPr>
        <w:t xml:space="preserve">des polices personnalisées plutôt que des polices </w:t>
      </w:r>
      <w:del w:id="255" w:author="Thibaut Cuvelier" w:date="2018-11-23T11:24:00Z">
        <w:r w:rsidDel="00CA594C">
          <w:rPr>
            <w:rFonts w:ascii="Times New Roman" w:hAnsi="Times New Roman"/>
            <w:sz w:val="24"/>
            <w:szCs w:val="24"/>
          </w:rPr>
          <w:delText xml:space="preserve">implémentées </w:delText>
        </w:r>
      </w:del>
      <w:proofErr w:type="spellStart"/>
      <w:ins w:id="256" w:author="Thibaut Cuvelier" w:date="2018-11-23T11:24:00Z">
        <w:r w:rsidR="00CA594C">
          <w:rPr>
            <w:rFonts w:ascii="Times New Roman" w:hAnsi="Times New Roman"/>
            <w:sz w:val="24"/>
            <w:szCs w:val="24"/>
            <w:lang w:val="en-BE"/>
          </w:rPr>
          <w:t>disponibles</w:t>
        </w:r>
        <w:proofErr w:type="spellEnd"/>
        <w:r w:rsidR="00CA594C">
          <w:rPr>
            <w:rFonts w:ascii="Times New Roman" w:hAnsi="Times New Roman"/>
            <w:sz w:val="24"/>
            <w:szCs w:val="24"/>
          </w:rPr>
          <w:t xml:space="preserve"> </w:t>
        </w:r>
      </w:ins>
      <w:r>
        <w:rPr>
          <w:rFonts w:ascii="Times New Roman" w:hAnsi="Times New Roman"/>
          <w:sz w:val="24"/>
          <w:szCs w:val="24"/>
        </w:rPr>
        <w:t xml:space="preserve">par défaut est devenu une méthode commune de nos jours. Pour </w:t>
      </w:r>
      <w:proofErr w:type="spellStart"/>
      <w:r>
        <w:rPr>
          <w:rFonts w:ascii="Times New Roman" w:hAnsi="Times New Roman"/>
          <w:i/>
          <w:iCs/>
          <w:sz w:val="24"/>
          <w:szCs w:val="24"/>
        </w:rPr>
        <w:t>NoteApp</w:t>
      </w:r>
      <w:proofErr w:type="spellEnd"/>
      <w:r>
        <w:rPr>
          <w:rFonts w:ascii="Times New Roman" w:hAnsi="Times New Roman"/>
          <w:sz w:val="24"/>
          <w:szCs w:val="24"/>
        </w:rPr>
        <w:t>, nous souhaitons faire de même et nous utiliserons ce que les fonctionnalités que le QML peut nous offrir.</w:t>
      </w:r>
    </w:p>
    <w:p w14:paraId="38B56979"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Le</w:t>
      </w:r>
      <w:r>
        <w:rPr>
          <w:rFonts w:ascii="Times New Roman" w:hAnsi="Times New Roman"/>
          <w:color w:val="00DCFF"/>
          <w:sz w:val="24"/>
          <w:szCs w:val="24"/>
        </w:rPr>
        <w:t xml:space="preserve"> </w:t>
      </w:r>
      <w:proofErr w:type="spellStart"/>
      <w:r>
        <w:rPr>
          <w:rFonts w:ascii="Times New Roman" w:hAnsi="Times New Roman"/>
          <w:i/>
          <w:iCs/>
          <w:color w:val="000000"/>
          <w:sz w:val="24"/>
          <w:szCs w:val="24"/>
        </w:rPr>
        <w:t>FontLoader</w:t>
      </w:r>
      <w:proofErr w:type="spellEnd"/>
      <w:r>
        <w:rPr>
          <w:rFonts w:ascii="Times New Roman" w:hAnsi="Times New Roman"/>
          <w:color w:val="00FFFF"/>
          <w:sz w:val="24"/>
          <w:szCs w:val="24"/>
        </w:rPr>
        <w:t xml:space="preserve"> </w:t>
      </w:r>
      <w:r>
        <w:rPr>
          <w:rFonts w:ascii="Times New Roman" w:hAnsi="Times New Roman"/>
          <w:sz w:val="24"/>
          <w:szCs w:val="24"/>
        </w:rPr>
        <w:t xml:space="preserve">QML vous permet de charger les polices par leur nom ou leur adresse URL. Comme la police importée pourra être largement utilisée dans toute l'application, nous recommandons de charger la police dans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et de l'utiliser dans le reste dans sous-parties.</w:t>
      </w:r>
    </w:p>
    <w:p w14:paraId="229C25F8" w14:textId="77777777" w:rsidR="001A5D0A" w:rsidRDefault="001A5D0A">
      <w:pPr>
        <w:pStyle w:val="PreformattedText"/>
        <w:spacing w:after="283"/>
        <w:rPr>
          <w:rFonts w:ascii="Times New Roman" w:hAnsi="Times New Roman"/>
          <w:sz w:val="24"/>
          <w:szCs w:val="24"/>
        </w:rPr>
      </w:pPr>
    </w:p>
    <w:p w14:paraId="5B695ADB" w14:textId="77777777" w:rsidR="001A5D0A" w:rsidRDefault="001A5D0A">
      <w:pPr>
        <w:pStyle w:val="PreformattedText"/>
        <w:spacing w:after="283"/>
        <w:rPr>
          <w:rFonts w:ascii="Times New Roman" w:hAnsi="Times New Roman"/>
          <w:sz w:val="24"/>
          <w:szCs w:val="24"/>
        </w:rPr>
      </w:pPr>
    </w:p>
    <w:p w14:paraId="73CF7380" w14:textId="77777777" w:rsidR="001A5D0A" w:rsidRDefault="001A5D0A">
      <w:pPr>
        <w:pStyle w:val="PreformattedText"/>
        <w:spacing w:after="283"/>
        <w:rPr>
          <w:rFonts w:ascii="Times New Roman" w:hAnsi="Times New Roman"/>
          <w:sz w:val="24"/>
          <w:szCs w:val="24"/>
        </w:rPr>
      </w:pPr>
    </w:p>
    <w:p w14:paraId="788EDD93" w14:textId="77777777" w:rsidR="001A5D0A" w:rsidRPr="00C67828" w:rsidRDefault="002E797E">
      <w:pPr>
        <w:pStyle w:val="PreformattedText"/>
        <w:spacing w:after="283"/>
        <w:rPr>
          <w:rFonts w:ascii="monospace" w:hAnsi="monospace" w:hint="eastAsia"/>
          <w:sz w:val="24"/>
          <w:szCs w:val="24"/>
          <w:lang w:val="en-US"/>
          <w:rPrChange w:id="257" w:author="Thibaut Cuvelier" w:date="2018-11-23T01:08:00Z">
            <w:rPr>
              <w:rFonts w:ascii="monospace" w:hAnsi="monospace" w:hint="eastAsia"/>
              <w:sz w:val="24"/>
              <w:szCs w:val="24"/>
            </w:rPr>
          </w:rPrChange>
        </w:rPr>
      </w:pPr>
      <w:r w:rsidRPr="00C67828">
        <w:rPr>
          <w:rFonts w:ascii="monospace" w:hAnsi="monospace"/>
          <w:sz w:val="24"/>
          <w:szCs w:val="24"/>
          <w:lang w:val="en-US"/>
          <w:rPrChange w:id="258" w:author="Thibaut Cuvelier" w:date="2018-11-23T01:08:00Z">
            <w:rPr>
              <w:rFonts w:ascii="monospace" w:hAnsi="monospace"/>
              <w:sz w:val="24"/>
              <w:szCs w:val="24"/>
            </w:rPr>
          </w:rPrChange>
        </w:rPr>
        <w:t xml:space="preserve">// </w:t>
      </w:r>
      <w:proofErr w:type="spellStart"/>
      <w:r w:rsidRPr="00C67828">
        <w:rPr>
          <w:rFonts w:ascii="monospace" w:hAnsi="monospace"/>
          <w:sz w:val="24"/>
          <w:szCs w:val="24"/>
          <w:lang w:val="en-US"/>
          <w:rPrChange w:id="259" w:author="Thibaut Cuvelier" w:date="2018-11-23T01:08:00Z">
            <w:rPr>
              <w:rFonts w:ascii="monospace" w:hAnsi="monospace"/>
              <w:sz w:val="24"/>
              <w:szCs w:val="24"/>
            </w:rPr>
          </w:rPrChange>
        </w:rPr>
        <w:t>main.qml</w:t>
      </w:r>
      <w:proofErr w:type="spellEnd"/>
    </w:p>
    <w:p w14:paraId="1BD735C8" w14:textId="77777777" w:rsidR="001A5D0A" w:rsidRPr="00C67828" w:rsidRDefault="002E797E">
      <w:pPr>
        <w:pStyle w:val="PreformattedText"/>
        <w:spacing w:after="283"/>
        <w:rPr>
          <w:rFonts w:ascii="monospace" w:hAnsi="monospace" w:hint="eastAsia"/>
          <w:sz w:val="24"/>
          <w:szCs w:val="24"/>
          <w:lang w:val="en-US"/>
          <w:rPrChange w:id="260" w:author="Thibaut Cuvelier" w:date="2018-11-23T01:08:00Z">
            <w:rPr>
              <w:rFonts w:ascii="monospace" w:hAnsi="monospace" w:hint="eastAsia"/>
              <w:sz w:val="24"/>
              <w:szCs w:val="24"/>
            </w:rPr>
          </w:rPrChange>
        </w:rPr>
      </w:pPr>
      <w:r w:rsidRPr="00C67828">
        <w:rPr>
          <w:rFonts w:ascii="monospace" w:hAnsi="monospace"/>
          <w:sz w:val="24"/>
          <w:szCs w:val="24"/>
          <w:lang w:val="en-US"/>
          <w:rPrChange w:id="261" w:author="Thibaut Cuvelier" w:date="2018-11-23T01:08:00Z">
            <w:rPr>
              <w:rFonts w:ascii="monospace" w:hAnsi="monospace"/>
              <w:sz w:val="24"/>
              <w:szCs w:val="24"/>
            </w:rPr>
          </w:rPrChange>
        </w:rPr>
        <w:t>Rectangle {</w:t>
      </w:r>
    </w:p>
    <w:p w14:paraId="2A370A5B" w14:textId="77777777" w:rsidR="001A5D0A" w:rsidRPr="00C67828" w:rsidRDefault="002E797E">
      <w:pPr>
        <w:pStyle w:val="PreformattedText"/>
        <w:spacing w:after="283"/>
        <w:rPr>
          <w:rFonts w:ascii="monospace" w:hAnsi="monospace" w:hint="eastAsia"/>
          <w:sz w:val="24"/>
          <w:szCs w:val="24"/>
          <w:lang w:val="en-US"/>
          <w:rPrChange w:id="262" w:author="Thibaut Cuvelier" w:date="2018-11-23T01:08:00Z">
            <w:rPr>
              <w:rFonts w:ascii="monospace" w:hAnsi="monospace" w:hint="eastAsia"/>
              <w:sz w:val="24"/>
              <w:szCs w:val="24"/>
            </w:rPr>
          </w:rPrChange>
        </w:rPr>
      </w:pPr>
      <w:r w:rsidRPr="00C67828">
        <w:rPr>
          <w:rFonts w:ascii="monospace" w:hAnsi="monospace"/>
          <w:sz w:val="24"/>
          <w:szCs w:val="24"/>
          <w:lang w:val="en-US"/>
          <w:rPrChange w:id="263" w:author="Thibaut Cuvelier" w:date="2018-11-23T01:08:00Z">
            <w:rPr>
              <w:rFonts w:ascii="monospace" w:hAnsi="monospace"/>
              <w:sz w:val="24"/>
              <w:szCs w:val="24"/>
            </w:rPr>
          </w:rPrChange>
        </w:rPr>
        <w:t>// using window as the identifier for this item as</w:t>
      </w:r>
    </w:p>
    <w:p w14:paraId="1C951097" w14:textId="77777777" w:rsidR="001A5D0A" w:rsidRPr="00C67828" w:rsidRDefault="002E797E">
      <w:pPr>
        <w:pStyle w:val="PreformattedText"/>
        <w:spacing w:after="283"/>
        <w:rPr>
          <w:rFonts w:ascii="monospace" w:hAnsi="monospace" w:hint="eastAsia"/>
          <w:sz w:val="24"/>
          <w:szCs w:val="24"/>
          <w:lang w:val="en-US"/>
          <w:rPrChange w:id="264" w:author="Thibaut Cuvelier" w:date="2018-11-23T01:08:00Z">
            <w:rPr>
              <w:rFonts w:ascii="monospace" w:hAnsi="monospace" w:hint="eastAsia"/>
              <w:sz w:val="24"/>
              <w:szCs w:val="24"/>
            </w:rPr>
          </w:rPrChange>
        </w:rPr>
      </w:pPr>
      <w:r w:rsidRPr="00C67828">
        <w:rPr>
          <w:rFonts w:ascii="monospace" w:hAnsi="monospace"/>
          <w:sz w:val="24"/>
          <w:szCs w:val="24"/>
          <w:lang w:val="en-US"/>
          <w:rPrChange w:id="265" w:author="Thibaut Cuvelier" w:date="2018-11-23T01:08:00Z">
            <w:rPr>
              <w:rFonts w:ascii="monospace" w:hAnsi="monospace"/>
              <w:sz w:val="24"/>
              <w:szCs w:val="24"/>
            </w:rPr>
          </w:rPrChange>
        </w:rPr>
        <w:t xml:space="preserve">// it will the only window of the </w:t>
      </w:r>
      <w:proofErr w:type="spellStart"/>
      <w:r w:rsidRPr="00C67828">
        <w:rPr>
          <w:rFonts w:ascii="monospace" w:hAnsi="monospace"/>
          <w:sz w:val="24"/>
          <w:szCs w:val="24"/>
          <w:lang w:val="en-US"/>
          <w:rPrChange w:id="266" w:author="Thibaut Cuvelier" w:date="2018-11-23T01:08:00Z">
            <w:rPr>
              <w:rFonts w:ascii="monospace" w:hAnsi="monospace"/>
              <w:sz w:val="24"/>
              <w:szCs w:val="24"/>
            </w:rPr>
          </w:rPrChange>
        </w:rPr>
        <w:t>NoteApp</w:t>
      </w:r>
      <w:proofErr w:type="spellEnd"/>
    </w:p>
    <w:p w14:paraId="1DAA27EE" w14:textId="77777777" w:rsidR="001A5D0A" w:rsidRPr="00C67828" w:rsidRDefault="002E797E">
      <w:pPr>
        <w:pStyle w:val="PreformattedText"/>
        <w:spacing w:after="283"/>
        <w:rPr>
          <w:rFonts w:ascii="monospace" w:hAnsi="monospace" w:hint="eastAsia"/>
          <w:sz w:val="24"/>
          <w:szCs w:val="24"/>
          <w:lang w:val="en-US"/>
          <w:rPrChange w:id="267" w:author="Thibaut Cuvelier" w:date="2018-11-23T01:08:00Z">
            <w:rPr>
              <w:rFonts w:ascii="monospace" w:hAnsi="monospace" w:hint="eastAsia"/>
              <w:sz w:val="24"/>
              <w:szCs w:val="24"/>
            </w:rPr>
          </w:rPrChange>
        </w:rPr>
      </w:pPr>
      <w:r w:rsidRPr="00C67828">
        <w:rPr>
          <w:rFonts w:ascii="monospace" w:hAnsi="monospace"/>
          <w:sz w:val="24"/>
          <w:szCs w:val="24"/>
          <w:lang w:val="en-US"/>
          <w:rPrChange w:id="268" w:author="Thibaut Cuvelier" w:date="2018-11-23T01:08:00Z">
            <w:rPr>
              <w:rFonts w:ascii="monospace" w:hAnsi="monospace"/>
              <w:sz w:val="24"/>
              <w:szCs w:val="24"/>
            </w:rPr>
          </w:rPrChange>
        </w:rPr>
        <w:t>id: window</w:t>
      </w:r>
    </w:p>
    <w:p w14:paraId="23CA9C58" w14:textId="77777777" w:rsidR="001A5D0A" w:rsidRPr="00C67828" w:rsidRDefault="002E797E">
      <w:pPr>
        <w:pStyle w:val="PreformattedText"/>
        <w:spacing w:after="283"/>
        <w:rPr>
          <w:rFonts w:ascii="monospace" w:hAnsi="monospace" w:hint="eastAsia"/>
          <w:sz w:val="24"/>
          <w:szCs w:val="24"/>
          <w:lang w:val="en-US"/>
          <w:rPrChange w:id="269" w:author="Thibaut Cuvelier" w:date="2018-11-23T01:08:00Z">
            <w:rPr>
              <w:rFonts w:ascii="monospace" w:hAnsi="monospace" w:hint="eastAsia"/>
              <w:sz w:val="24"/>
              <w:szCs w:val="24"/>
            </w:rPr>
          </w:rPrChange>
        </w:rPr>
      </w:pPr>
      <w:r w:rsidRPr="00C67828">
        <w:rPr>
          <w:rFonts w:ascii="monospace" w:hAnsi="monospace"/>
          <w:sz w:val="24"/>
          <w:szCs w:val="24"/>
          <w:lang w:val="en-US"/>
          <w:rPrChange w:id="270" w:author="Thibaut Cuvelier" w:date="2018-11-23T01:08:00Z">
            <w:rPr>
              <w:rFonts w:ascii="monospace" w:hAnsi="monospace"/>
              <w:sz w:val="24"/>
              <w:szCs w:val="24"/>
            </w:rPr>
          </w:rPrChange>
        </w:rPr>
        <w:t>…</w:t>
      </w:r>
    </w:p>
    <w:p w14:paraId="2EDCAF5E" w14:textId="77777777" w:rsidR="001A5D0A" w:rsidRPr="00C67828" w:rsidRDefault="002E797E">
      <w:pPr>
        <w:pStyle w:val="PreformattedText"/>
        <w:spacing w:after="283"/>
        <w:rPr>
          <w:rFonts w:ascii="monospace" w:hAnsi="monospace" w:hint="eastAsia"/>
          <w:sz w:val="24"/>
          <w:szCs w:val="24"/>
          <w:lang w:val="en-US"/>
          <w:rPrChange w:id="271" w:author="Thibaut Cuvelier" w:date="2018-11-23T01:08:00Z">
            <w:rPr>
              <w:rFonts w:ascii="monospace" w:hAnsi="monospace" w:hint="eastAsia"/>
              <w:sz w:val="24"/>
              <w:szCs w:val="24"/>
            </w:rPr>
          </w:rPrChange>
        </w:rPr>
      </w:pPr>
      <w:r w:rsidRPr="00C67828">
        <w:rPr>
          <w:rFonts w:ascii="monospace" w:hAnsi="monospace"/>
          <w:sz w:val="24"/>
          <w:szCs w:val="24"/>
          <w:lang w:val="en-US"/>
          <w:rPrChange w:id="272" w:author="Thibaut Cuvelier" w:date="2018-11-23T01:08:00Z">
            <w:rPr>
              <w:rFonts w:ascii="monospace" w:hAnsi="monospace"/>
              <w:sz w:val="24"/>
              <w:szCs w:val="24"/>
            </w:rPr>
          </w:rPrChange>
        </w:rPr>
        <w:t xml:space="preserve">// creating a </w:t>
      </w:r>
      <w:proofErr w:type="spellStart"/>
      <w:r w:rsidRPr="00C67828">
        <w:rPr>
          <w:rFonts w:ascii="monospace" w:hAnsi="monospace"/>
          <w:sz w:val="24"/>
          <w:szCs w:val="24"/>
          <w:lang w:val="en-US"/>
          <w:rPrChange w:id="273" w:author="Thibaut Cuvelier" w:date="2018-11-23T01:08:00Z">
            <w:rPr>
              <w:rFonts w:ascii="monospace" w:hAnsi="monospace"/>
              <w:sz w:val="24"/>
              <w:szCs w:val="24"/>
            </w:rPr>
          </w:rPrChange>
        </w:rPr>
        <w:t>webfont</w:t>
      </w:r>
      <w:proofErr w:type="spellEnd"/>
      <w:r w:rsidRPr="00C67828">
        <w:rPr>
          <w:rFonts w:ascii="monospace" w:hAnsi="monospace"/>
          <w:sz w:val="24"/>
          <w:szCs w:val="24"/>
          <w:lang w:val="en-US"/>
          <w:rPrChange w:id="274" w:author="Thibaut Cuvelier" w:date="2018-11-23T01:08:00Z">
            <w:rPr>
              <w:rFonts w:ascii="monospace" w:hAnsi="monospace"/>
              <w:sz w:val="24"/>
              <w:szCs w:val="24"/>
            </w:rPr>
          </w:rPrChange>
        </w:rPr>
        <w:t xml:space="preserve"> property that holds the font</w:t>
      </w:r>
    </w:p>
    <w:p w14:paraId="634062FE" w14:textId="77777777" w:rsidR="001A5D0A" w:rsidRPr="00C67828" w:rsidRDefault="002E797E">
      <w:pPr>
        <w:pStyle w:val="PreformattedText"/>
        <w:spacing w:after="283"/>
        <w:rPr>
          <w:rFonts w:ascii="monospace" w:hAnsi="monospace" w:hint="eastAsia"/>
          <w:sz w:val="24"/>
          <w:szCs w:val="24"/>
          <w:lang w:val="en-US"/>
          <w:rPrChange w:id="275" w:author="Thibaut Cuvelier" w:date="2018-11-23T01:08:00Z">
            <w:rPr>
              <w:rFonts w:ascii="monospace" w:hAnsi="monospace" w:hint="eastAsia"/>
              <w:sz w:val="24"/>
              <w:szCs w:val="24"/>
            </w:rPr>
          </w:rPrChange>
        </w:rPr>
      </w:pPr>
      <w:r w:rsidRPr="00C67828">
        <w:rPr>
          <w:rFonts w:ascii="monospace" w:hAnsi="monospace"/>
          <w:sz w:val="24"/>
          <w:szCs w:val="24"/>
          <w:lang w:val="en-US"/>
          <w:rPrChange w:id="276" w:author="Thibaut Cuvelier" w:date="2018-11-23T01:08:00Z">
            <w:rPr>
              <w:rFonts w:ascii="monospace" w:hAnsi="monospace"/>
              <w:sz w:val="24"/>
              <w:szCs w:val="24"/>
            </w:rPr>
          </w:rPrChange>
        </w:rPr>
        <w:t xml:space="preserve">// loading using </w:t>
      </w:r>
      <w:proofErr w:type="spellStart"/>
      <w:r w:rsidRPr="00C67828">
        <w:rPr>
          <w:rFonts w:ascii="monospace" w:hAnsi="monospace"/>
          <w:sz w:val="24"/>
          <w:szCs w:val="24"/>
          <w:lang w:val="en-US"/>
          <w:rPrChange w:id="277" w:author="Thibaut Cuvelier" w:date="2018-11-23T01:08:00Z">
            <w:rPr>
              <w:rFonts w:ascii="monospace" w:hAnsi="monospace"/>
              <w:sz w:val="24"/>
              <w:szCs w:val="24"/>
            </w:rPr>
          </w:rPrChange>
        </w:rPr>
        <w:t>FontLoader</w:t>
      </w:r>
      <w:proofErr w:type="spellEnd"/>
    </w:p>
    <w:p w14:paraId="38228CCE" w14:textId="77777777" w:rsidR="001A5D0A" w:rsidRPr="00C67828" w:rsidRDefault="002E797E">
      <w:pPr>
        <w:pStyle w:val="PreformattedText"/>
        <w:spacing w:after="283"/>
        <w:rPr>
          <w:rFonts w:ascii="monospace" w:hAnsi="monospace" w:hint="eastAsia"/>
          <w:sz w:val="24"/>
          <w:szCs w:val="24"/>
          <w:lang w:val="en-US"/>
          <w:rPrChange w:id="278" w:author="Thibaut Cuvelier" w:date="2018-11-23T01:08:00Z">
            <w:rPr>
              <w:rFonts w:ascii="monospace" w:hAnsi="monospace" w:hint="eastAsia"/>
              <w:sz w:val="24"/>
              <w:szCs w:val="24"/>
            </w:rPr>
          </w:rPrChange>
        </w:rPr>
      </w:pPr>
      <w:r w:rsidRPr="00C67828">
        <w:rPr>
          <w:rFonts w:ascii="monospace" w:hAnsi="monospace"/>
          <w:sz w:val="24"/>
          <w:szCs w:val="24"/>
          <w:lang w:val="en-US"/>
          <w:rPrChange w:id="279" w:author="Thibaut Cuvelier" w:date="2018-11-23T01:08:00Z">
            <w:rPr>
              <w:rFonts w:ascii="monospace" w:hAnsi="monospace"/>
              <w:sz w:val="24"/>
              <w:szCs w:val="24"/>
            </w:rPr>
          </w:rPrChange>
        </w:rPr>
        <w:t xml:space="preserve">property variant </w:t>
      </w:r>
      <w:proofErr w:type="spellStart"/>
      <w:r w:rsidRPr="00C67828">
        <w:rPr>
          <w:rFonts w:ascii="monospace" w:hAnsi="monospace"/>
          <w:sz w:val="24"/>
          <w:szCs w:val="24"/>
          <w:lang w:val="en-US"/>
          <w:rPrChange w:id="280" w:author="Thibaut Cuvelier" w:date="2018-11-23T01:08:00Z">
            <w:rPr>
              <w:rFonts w:ascii="monospace" w:hAnsi="monospace"/>
              <w:sz w:val="24"/>
              <w:szCs w:val="24"/>
            </w:rPr>
          </w:rPrChange>
        </w:rPr>
        <w:t>webfont</w:t>
      </w:r>
      <w:proofErr w:type="spellEnd"/>
      <w:r w:rsidRPr="00C67828">
        <w:rPr>
          <w:rFonts w:ascii="monospace" w:hAnsi="monospace"/>
          <w:sz w:val="24"/>
          <w:szCs w:val="24"/>
          <w:lang w:val="en-US"/>
          <w:rPrChange w:id="281" w:author="Thibaut Cuvelier" w:date="2018-11-23T01:08:00Z">
            <w:rPr>
              <w:rFonts w:ascii="monospace" w:hAnsi="monospace"/>
              <w:sz w:val="24"/>
              <w:szCs w:val="24"/>
            </w:rPr>
          </w:rPrChange>
        </w:rPr>
        <w:t xml:space="preserve">: </w:t>
      </w:r>
      <w:proofErr w:type="spellStart"/>
      <w:r w:rsidRPr="00C67828">
        <w:rPr>
          <w:rFonts w:ascii="monospace" w:hAnsi="monospace"/>
          <w:sz w:val="24"/>
          <w:szCs w:val="24"/>
          <w:lang w:val="en-US"/>
          <w:rPrChange w:id="282" w:author="Thibaut Cuvelier" w:date="2018-11-23T01:08:00Z">
            <w:rPr>
              <w:rFonts w:ascii="monospace" w:hAnsi="monospace"/>
              <w:sz w:val="24"/>
              <w:szCs w:val="24"/>
            </w:rPr>
          </w:rPrChange>
        </w:rPr>
        <w:t>FontLoader</w:t>
      </w:r>
      <w:proofErr w:type="spellEnd"/>
      <w:r w:rsidRPr="00C67828">
        <w:rPr>
          <w:rFonts w:ascii="monospace" w:hAnsi="monospace"/>
          <w:sz w:val="24"/>
          <w:szCs w:val="24"/>
          <w:lang w:val="en-US"/>
          <w:rPrChange w:id="283" w:author="Thibaut Cuvelier" w:date="2018-11-23T01:08:00Z">
            <w:rPr>
              <w:rFonts w:ascii="monospace" w:hAnsi="monospace"/>
              <w:sz w:val="24"/>
              <w:szCs w:val="24"/>
            </w:rPr>
          </w:rPrChange>
        </w:rPr>
        <w:t xml:space="preserve"> {</w:t>
      </w:r>
    </w:p>
    <w:p w14:paraId="20808F35" w14:textId="77777777" w:rsidR="001A5D0A" w:rsidRPr="00C67828" w:rsidRDefault="002E797E">
      <w:pPr>
        <w:pStyle w:val="PreformattedText"/>
        <w:spacing w:after="283"/>
        <w:rPr>
          <w:rFonts w:ascii="monospace" w:hAnsi="monospace" w:hint="eastAsia"/>
          <w:sz w:val="24"/>
          <w:szCs w:val="24"/>
          <w:lang w:val="en-US"/>
          <w:rPrChange w:id="284" w:author="Thibaut Cuvelier" w:date="2018-11-23T01:08:00Z">
            <w:rPr>
              <w:rFonts w:ascii="monospace" w:hAnsi="monospace" w:hint="eastAsia"/>
              <w:sz w:val="24"/>
              <w:szCs w:val="24"/>
            </w:rPr>
          </w:rPrChange>
        </w:rPr>
      </w:pPr>
      <w:r w:rsidRPr="00C67828">
        <w:rPr>
          <w:rFonts w:ascii="monospace" w:hAnsi="monospace"/>
          <w:sz w:val="24"/>
          <w:szCs w:val="24"/>
          <w:lang w:val="en-US"/>
          <w:rPrChange w:id="285" w:author="Thibaut Cuvelier" w:date="2018-11-23T01:08:00Z">
            <w:rPr>
              <w:rFonts w:ascii="monospace" w:hAnsi="monospace"/>
              <w:sz w:val="24"/>
              <w:szCs w:val="24"/>
            </w:rPr>
          </w:rPrChange>
        </w:rPr>
        <w:t>source: "fonts/juleeregular.ttf"</w:t>
      </w:r>
    </w:p>
    <w:p w14:paraId="7F02ABF5" w14:textId="77777777" w:rsidR="001A5D0A" w:rsidRPr="00C67828" w:rsidRDefault="002E797E">
      <w:pPr>
        <w:pStyle w:val="PreformattedText"/>
        <w:spacing w:after="283"/>
        <w:rPr>
          <w:rFonts w:ascii="monospace" w:hAnsi="monospace" w:hint="eastAsia"/>
          <w:sz w:val="24"/>
          <w:szCs w:val="24"/>
          <w:lang w:val="en-US"/>
          <w:rPrChange w:id="286" w:author="Thibaut Cuvelier" w:date="2018-11-23T01:08:00Z">
            <w:rPr>
              <w:rFonts w:ascii="monospace" w:hAnsi="monospace" w:hint="eastAsia"/>
              <w:sz w:val="24"/>
              <w:szCs w:val="24"/>
            </w:rPr>
          </w:rPrChange>
        </w:rPr>
      </w:pPr>
      <w:proofErr w:type="spellStart"/>
      <w:r w:rsidRPr="00C67828">
        <w:rPr>
          <w:rFonts w:ascii="monospace" w:hAnsi="monospace"/>
          <w:sz w:val="24"/>
          <w:szCs w:val="24"/>
          <w:lang w:val="en-US"/>
          <w:rPrChange w:id="287" w:author="Thibaut Cuvelier" w:date="2018-11-23T01:08:00Z">
            <w:rPr>
              <w:rFonts w:ascii="monospace" w:hAnsi="monospace"/>
              <w:sz w:val="24"/>
              <w:szCs w:val="24"/>
            </w:rPr>
          </w:rPrChange>
        </w:rPr>
        <w:t>onStatusChanged</w:t>
      </w:r>
      <w:proofErr w:type="spellEnd"/>
      <w:r w:rsidRPr="00C67828">
        <w:rPr>
          <w:rFonts w:ascii="monospace" w:hAnsi="monospace"/>
          <w:sz w:val="24"/>
          <w:szCs w:val="24"/>
          <w:lang w:val="en-US"/>
          <w:rPrChange w:id="288" w:author="Thibaut Cuvelier" w:date="2018-11-23T01:08:00Z">
            <w:rPr>
              <w:rFonts w:ascii="monospace" w:hAnsi="monospace"/>
              <w:sz w:val="24"/>
              <w:szCs w:val="24"/>
            </w:rPr>
          </w:rPrChange>
        </w:rPr>
        <w:t>: {</w:t>
      </w:r>
    </w:p>
    <w:p w14:paraId="248BCFB0" w14:textId="77777777" w:rsidR="001A5D0A" w:rsidRPr="00C67828" w:rsidRDefault="002E797E">
      <w:pPr>
        <w:pStyle w:val="PreformattedText"/>
        <w:spacing w:after="283"/>
        <w:rPr>
          <w:rFonts w:ascii="monospace" w:hAnsi="monospace" w:hint="eastAsia"/>
          <w:sz w:val="24"/>
          <w:szCs w:val="24"/>
          <w:lang w:val="en-US"/>
          <w:rPrChange w:id="289" w:author="Thibaut Cuvelier" w:date="2018-11-23T01:08:00Z">
            <w:rPr>
              <w:rFonts w:ascii="monospace" w:hAnsi="monospace" w:hint="eastAsia"/>
              <w:sz w:val="24"/>
              <w:szCs w:val="24"/>
            </w:rPr>
          </w:rPrChange>
        </w:rPr>
      </w:pPr>
      <w:r w:rsidRPr="00C67828">
        <w:rPr>
          <w:rFonts w:ascii="monospace" w:hAnsi="monospace"/>
          <w:sz w:val="24"/>
          <w:szCs w:val="24"/>
          <w:lang w:val="en-US"/>
          <w:rPrChange w:id="290" w:author="Thibaut Cuvelier" w:date="2018-11-23T01:08:00Z">
            <w:rPr>
              <w:rFonts w:ascii="monospace" w:hAnsi="monospace"/>
              <w:sz w:val="24"/>
              <w:szCs w:val="24"/>
            </w:rPr>
          </w:rPrChange>
        </w:rPr>
        <w:t>if (</w:t>
      </w:r>
      <w:proofErr w:type="spellStart"/>
      <w:proofErr w:type="gramStart"/>
      <w:r w:rsidRPr="00C67828">
        <w:rPr>
          <w:rFonts w:ascii="monospace" w:hAnsi="monospace"/>
          <w:sz w:val="24"/>
          <w:szCs w:val="24"/>
          <w:lang w:val="en-US"/>
          <w:rPrChange w:id="291" w:author="Thibaut Cuvelier" w:date="2018-11-23T01:08:00Z">
            <w:rPr>
              <w:rFonts w:ascii="monospace" w:hAnsi="monospace"/>
              <w:sz w:val="24"/>
              <w:szCs w:val="24"/>
            </w:rPr>
          </w:rPrChange>
        </w:rPr>
        <w:t>webfontloader.status</w:t>
      </w:r>
      <w:proofErr w:type="spellEnd"/>
      <w:proofErr w:type="gramEnd"/>
      <w:r w:rsidRPr="00C67828">
        <w:rPr>
          <w:rFonts w:ascii="monospace" w:hAnsi="monospace"/>
          <w:sz w:val="24"/>
          <w:szCs w:val="24"/>
          <w:lang w:val="en-US"/>
          <w:rPrChange w:id="292" w:author="Thibaut Cuvelier" w:date="2018-11-23T01:08:00Z">
            <w:rPr>
              <w:rFonts w:ascii="monospace" w:hAnsi="monospace"/>
              <w:sz w:val="24"/>
              <w:szCs w:val="24"/>
            </w:rPr>
          </w:rPrChange>
        </w:rPr>
        <w:t xml:space="preserve"> == </w:t>
      </w:r>
      <w:proofErr w:type="spellStart"/>
      <w:r w:rsidRPr="00C67828">
        <w:rPr>
          <w:rFonts w:ascii="monospace" w:hAnsi="monospace"/>
          <w:sz w:val="24"/>
          <w:szCs w:val="24"/>
          <w:lang w:val="en-US"/>
          <w:rPrChange w:id="293" w:author="Thibaut Cuvelier" w:date="2018-11-23T01:08:00Z">
            <w:rPr>
              <w:rFonts w:ascii="monospace" w:hAnsi="monospace"/>
              <w:sz w:val="24"/>
              <w:szCs w:val="24"/>
            </w:rPr>
          </w:rPrChange>
        </w:rPr>
        <w:t>FontLoader.Ready</w:t>
      </w:r>
      <w:proofErr w:type="spellEnd"/>
      <w:r w:rsidRPr="00C67828">
        <w:rPr>
          <w:rFonts w:ascii="monospace" w:hAnsi="monospace"/>
          <w:sz w:val="24"/>
          <w:szCs w:val="24"/>
          <w:lang w:val="en-US"/>
          <w:rPrChange w:id="294" w:author="Thibaut Cuvelier" w:date="2018-11-23T01:08:00Z">
            <w:rPr>
              <w:rFonts w:ascii="monospace" w:hAnsi="monospace"/>
              <w:sz w:val="24"/>
              <w:szCs w:val="24"/>
            </w:rPr>
          </w:rPrChange>
        </w:rPr>
        <w:t>)</w:t>
      </w:r>
    </w:p>
    <w:p w14:paraId="22AB6C2E"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console.log(’</w:t>
      </w:r>
      <w:proofErr w:type="spellStart"/>
      <w:r>
        <w:rPr>
          <w:rFonts w:ascii="monospace" w:hAnsi="monospace"/>
          <w:sz w:val="24"/>
          <w:szCs w:val="24"/>
        </w:rPr>
        <w:t>Loaded</w:t>
      </w:r>
      <w:proofErr w:type="spellEnd"/>
      <w:r>
        <w:rPr>
          <w:rFonts w:ascii="monospace" w:hAnsi="monospace"/>
          <w:sz w:val="24"/>
          <w:szCs w:val="24"/>
        </w:rPr>
        <w:t>’)</w:t>
      </w:r>
    </w:p>
    <w:p w14:paraId="2561E100"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370190FF"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522451DD"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56657336"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0D01B5FD" w14:textId="7C9F933A"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Par conséquent, nous avons créé une propriété </w:t>
      </w:r>
      <w:proofErr w:type="spellStart"/>
      <w:r>
        <w:rPr>
          <w:rFonts w:ascii="Times New Roman" w:hAnsi="Times New Roman"/>
          <w:i/>
          <w:iCs/>
          <w:sz w:val="24"/>
          <w:szCs w:val="24"/>
        </w:rPr>
        <w:t>webfont</w:t>
      </w:r>
      <w:proofErr w:type="spellEnd"/>
      <w:r>
        <w:rPr>
          <w:rFonts w:ascii="Times New Roman" w:hAnsi="Times New Roman"/>
          <w:i/>
          <w:iCs/>
          <w:sz w:val="24"/>
          <w:szCs w:val="24"/>
        </w:rPr>
        <w:t xml:space="preserve"> </w:t>
      </w:r>
      <w:r>
        <w:rPr>
          <w:rFonts w:ascii="Times New Roman" w:hAnsi="Times New Roman"/>
          <w:sz w:val="24"/>
          <w:szCs w:val="24"/>
        </w:rPr>
        <w:t xml:space="preserve">pour l'objet </w:t>
      </w:r>
      <w:proofErr w:type="spellStart"/>
      <w:r>
        <w:rPr>
          <w:rFonts w:ascii="Times New Roman" w:hAnsi="Times New Roman"/>
          <w:i/>
          <w:iCs/>
          <w:sz w:val="24"/>
          <w:szCs w:val="24"/>
        </w:rPr>
        <w:t>window</w:t>
      </w:r>
      <w:proofErr w:type="spellEnd"/>
      <w:r>
        <w:rPr>
          <w:rFonts w:ascii="Times New Roman" w:hAnsi="Times New Roman"/>
          <w:sz w:val="24"/>
          <w:szCs w:val="24"/>
        </w:rPr>
        <w:t xml:space="preserve">. Cette propriété peut </w:t>
      </w:r>
      <w:r>
        <w:rPr>
          <w:rFonts w:ascii="Times New Roman" w:hAnsi="Times New Roman"/>
          <w:sz w:val="24"/>
          <w:szCs w:val="24"/>
        </w:rPr>
        <w:lastRenderedPageBreak/>
        <w:t xml:space="preserve">être utilisée sans risque dans le reste du corps, </w:t>
      </w:r>
      <w:del w:id="295" w:author="Thibaut Cuvelier" w:date="2018-11-23T11:31:00Z">
        <w:r w:rsidDel="004E4C2A">
          <w:rPr>
            <w:rFonts w:ascii="Times New Roman" w:hAnsi="Times New Roman"/>
            <w:sz w:val="24"/>
            <w:szCs w:val="24"/>
          </w:rPr>
          <w:delText>utilisons la</w:delText>
        </w:r>
      </w:del>
      <w:ins w:id="296" w:author="Thibaut Cuvelier" w:date="2018-11-23T11:31:00Z">
        <w:r w:rsidR="004E4C2A">
          <w:rPr>
            <w:rFonts w:ascii="Times New Roman" w:hAnsi="Times New Roman"/>
            <w:sz w:val="24"/>
            <w:szCs w:val="24"/>
          </w:rPr>
          <w:t>utilisons-la</w:t>
        </w:r>
      </w:ins>
      <w:r>
        <w:rPr>
          <w:rFonts w:ascii="Times New Roman" w:hAnsi="Times New Roman"/>
          <w:sz w:val="24"/>
          <w:szCs w:val="24"/>
        </w:rPr>
        <w:t xml:space="preserve"> donc pour </w:t>
      </w:r>
      <w:proofErr w:type="spellStart"/>
      <w:r>
        <w:rPr>
          <w:rFonts w:ascii="Times New Roman" w:hAnsi="Times New Roman"/>
          <w:i/>
          <w:iCs/>
          <w:sz w:val="24"/>
          <w:szCs w:val="24"/>
        </w:rPr>
        <w:t>editArea</w:t>
      </w:r>
      <w:proofErr w:type="spellEnd"/>
      <w:r>
        <w:rPr>
          <w:rFonts w:ascii="Times New Roman" w:hAnsi="Times New Roman"/>
          <w:sz w:val="24"/>
          <w:szCs w:val="24"/>
        </w:rPr>
        <w:t xml:space="preserve"> dans le composant Note.</w:t>
      </w:r>
    </w:p>
    <w:p w14:paraId="15AF5672" w14:textId="77777777" w:rsidR="001A5D0A" w:rsidRPr="00C67828" w:rsidRDefault="002E797E">
      <w:pPr>
        <w:pStyle w:val="PreformattedText"/>
        <w:spacing w:after="283"/>
        <w:rPr>
          <w:rFonts w:ascii="monospace" w:hAnsi="monospace" w:hint="eastAsia"/>
          <w:sz w:val="24"/>
          <w:szCs w:val="24"/>
          <w:lang w:val="en-US"/>
          <w:rPrChange w:id="297" w:author="Thibaut Cuvelier" w:date="2018-11-23T01:08:00Z">
            <w:rPr>
              <w:rFonts w:ascii="monospace" w:hAnsi="monospace" w:hint="eastAsia"/>
              <w:sz w:val="24"/>
              <w:szCs w:val="24"/>
            </w:rPr>
          </w:rPrChange>
        </w:rPr>
      </w:pPr>
      <w:r w:rsidRPr="00C67828">
        <w:rPr>
          <w:rFonts w:ascii="monospace" w:hAnsi="monospace"/>
          <w:sz w:val="24"/>
          <w:szCs w:val="24"/>
          <w:lang w:val="en-US"/>
          <w:rPrChange w:id="298" w:author="Thibaut Cuvelier" w:date="2018-11-23T01:08:00Z">
            <w:rPr>
              <w:rFonts w:ascii="monospace" w:hAnsi="monospace"/>
              <w:sz w:val="24"/>
              <w:szCs w:val="24"/>
            </w:rPr>
          </w:rPrChange>
        </w:rPr>
        <w:t xml:space="preserve">// </w:t>
      </w:r>
      <w:proofErr w:type="spellStart"/>
      <w:r w:rsidRPr="00C67828">
        <w:rPr>
          <w:rFonts w:ascii="monospace" w:hAnsi="monospace"/>
          <w:sz w:val="24"/>
          <w:szCs w:val="24"/>
          <w:lang w:val="en-US"/>
          <w:rPrChange w:id="299" w:author="Thibaut Cuvelier" w:date="2018-11-23T01:08:00Z">
            <w:rPr>
              <w:rFonts w:ascii="monospace" w:hAnsi="monospace"/>
              <w:sz w:val="24"/>
              <w:szCs w:val="24"/>
            </w:rPr>
          </w:rPrChange>
        </w:rPr>
        <w:t>Note.qml</w:t>
      </w:r>
      <w:proofErr w:type="spellEnd"/>
    </w:p>
    <w:p w14:paraId="02941B59" w14:textId="77777777" w:rsidR="001A5D0A" w:rsidRPr="00C67828" w:rsidRDefault="002E797E">
      <w:pPr>
        <w:pStyle w:val="PreformattedText"/>
        <w:spacing w:after="283"/>
        <w:rPr>
          <w:rFonts w:ascii="monospace" w:hAnsi="monospace" w:hint="eastAsia"/>
          <w:sz w:val="24"/>
          <w:szCs w:val="24"/>
          <w:lang w:val="en-US"/>
          <w:rPrChange w:id="300" w:author="Thibaut Cuvelier" w:date="2018-11-23T01:08:00Z">
            <w:rPr>
              <w:rFonts w:ascii="monospace" w:hAnsi="monospace" w:hint="eastAsia"/>
              <w:sz w:val="24"/>
              <w:szCs w:val="24"/>
            </w:rPr>
          </w:rPrChange>
        </w:rPr>
      </w:pPr>
      <w:r w:rsidRPr="00C67828">
        <w:rPr>
          <w:rFonts w:ascii="monospace" w:hAnsi="monospace"/>
          <w:sz w:val="24"/>
          <w:szCs w:val="24"/>
          <w:lang w:val="en-US"/>
          <w:rPrChange w:id="301" w:author="Thibaut Cuvelier" w:date="2018-11-23T01:08:00Z">
            <w:rPr>
              <w:rFonts w:ascii="monospace" w:hAnsi="monospace"/>
              <w:sz w:val="24"/>
              <w:szCs w:val="24"/>
            </w:rPr>
          </w:rPrChange>
        </w:rPr>
        <w:t>...</w:t>
      </w:r>
    </w:p>
    <w:p w14:paraId="06E9E733" w14:textId="77777777" w:rsidR="001A5D0A" w:rsidRPr="00C67828" w:rsidRDefault="002E797E">
      <w:pPr>
        <w:pStyle w:val="PreformattedText"/>
        <w:spacing w:after="283"/>
        <w:rPr>
          <w:rFonts w:ascii="monospace" w:hAnsi="monospace" w:hint="eastAsia"/>
          <w:sz w:val="24"/>
          <w:szCs w:val="24"/>
          <w:lang w:val="en-US"/>
          <w:rPrChange w:id="302" w:author="Thibaut Cuvelier" w:date="2018-11-23T01:08:00Z">
            <w:rPr>
              <w:rFonts w:ascii="monospace" w:hAnsi="monospace" w:hint="eastAsia"/>
              <w:sz w:val="24"/>
              <w:szCs w:val="24"/>
            </w:rPr>
          </w:rPrChange>
        </w:rPr>
      </w:pPr>
      <w:r w:rsidRPr="00C67828">
        <w:rPr>
          <w:rFonts w:ascii="monospace" w:hAnsi="monospace"/>
          <w:sz w:val="24"/>
          <w:szCs w:val="24"/>
          <w:lang w:val="en-US"/>
          <w:rPrChange w:id="303" w:author="Thibaut Cuvelier" w:date="2018-11-23T01:08:00Z">
            <w:rPr>
              <w:rFonts w:ascii="monospace" w:hAnsi="monospace"/>
              <w:sz w:val="24"/>
              <w:szCs w:val="24"/>
            </w:rPr>
          </w:rPrChange>
        </w:rPr>
        <w:t>// creating a TextEdit item</w:t>
      </w:r>
    </w:p>
    <w:p w14:paraId="5657360B" w14:textId="77777777" w:rsidR="001A5D0A" w:rsidRPr="00C67828" w:rsidRDefault="002E797E">
      <w:pPr>
        <w:pStyle w:val="PreformattedText"/>
        <w:spacing w:after="283"/>
        <w:rPr>
          <w:rFonts w:ascii="monospace" w:hAnsi="monospace" w:hint="eastAsia"/>
          <w:sz w:val="24"/>
          <w:szCs w:val="24"/>
          <w:lang w:val="en-US"/>
          <w:rPrChange w:id="304" w:author="Thibaut Cuvelier" w:date="2018-11-23T01:08:00Z">
            <w:rPr>
              <w:rFonts w:ascii="monospace" w:hAnsi="monospace" w:hint="eastAsia"/>
              <w:sz w:val="24"/>
              <w:szCs w:val="24"/>
            </w:rPr>
          </w:rPrChange>
        </w:rPr>
      </w:pPr>
      <w:r w:rsidRPr="00C67828">
        <w:rPr>
          <w:rFonts w:ascii="monospace" w:hAnsi="monospace"/>
          <w:sz w:val="24"/>
          <w:szCs w:val="24"/>
          <w:lang w:val="en-US"/>
          <w:rPrChange w:id="305" w:author="Thibaut Cuvelier" w:date="2018-11-23T01:08:00Z">
            <w:rPr>
              <w:rFonts w:ascii="monospace" w:hAnsi="monospace"/>
              <w:sz w:val="24"/>
              <w:szCs w:val="24"/>
            </w:rPr>
          </w:rPrChange>
        </w:rPr>
        <w:t>TextEdit {</w:t>
      </w:r>
    </w:p>
    <w:p w14:paraId="6AC11C66" w14:textId="77777777" w:rsidR="001A5D0A" w:rsidRPr="00C67828" w:rsidRDefault="002E797E">
      <w:pPr>
        <w:pStyle w:val="PreformattedText"/>
        <w:spacing w:after="283"/>
        <w:rPr>
          <w:rFonts w:ascii="monospace" w:hAnsi="monospace" w:hint="eastAsia"/>
          <w:sz w:val="24"/>
          <w:szCs w:val="24"/>
          <w:lang w:val="en-US"/>
          <w:rPrChange w:id="306" w:author="Thibaut Cuvelier" w:date="2018-11-23T01:08:00Z">
            <w:rPr>
              <w:rFonts w:ascii="monospace" w:hAnsi="monospace" w:hint="eastAsia"/>
              <w:sz w:val="24"/>
              <w:szCs w:val="24"/>
            </w:rPr>
          </w:rPrChange>
        </w:rPr>
      </w:pPr>
      <w:r w:rsidRPr="00C67828">
        <w:rPr>
          <w:rFonts w:ascii="monospace" w:hAnsi="monospace"/>
          <w:sz w:val="24"/>
          <w:szCs w:val="24"/>
          <w:lang w:val="en-US"/>
          <w:rPrChange w:id="307" w:author="Thibaut Cuvelier" w:date="2018-11-23T01:08:00Z">
            <w:rPr>
              <w:rFonts w:ascii="monospace" w:hAnsi="monospace"/>
              <w:sz w:val="24"/>
              <w:szCs w:val="24"/>
            </w:rPr>
          </w:rPrChange>
        </w:rPr>
        <w:t xml:space="preserve">id: </w:t>
      </w:r>
      <w:proofErr w:type="spellStart"/>
      <w:r w:rsidRPr="00C67828">
        <w:rPr>
          <w:rFonts w:ascii="monospace" w:hAnsi="monospace"/>
          <w:sz w:val="24"/>
          <w:szCs w:val="24"/>
          <w:lang w:val="en-US"/>
          <w:rPrChange w:id="308" w:author="Thibaut Cuvelier" w:date="2018-11-23T01:08:00Z">
            <w:rPr>
              <w:rFonts w:ascii="monospace" w:hAnsi="monospace"/>
              <w:sz w:val="24"/>
              <w:szCs w:val="24"/>
            </w:rPr>
          </w:rPrChange>
        </w:rPr>
        <w:t>editArea</w:t>
      </w:r>
      <w:proofErr w:type="spellEnd"/>
    </w:p>
    <w:p w14:paraId="0D6B72DD" w14:textId="77777777" w:rsidR="001A5D0A" w:rsidRPr="00C67828" w:rsidRDefault="002E797E">
      <w:pPr>
        <w:pStyle w:val="PreformattedText"/>
        <w:spacing w:after="283"/>
        <w:rPr>
          <w:rFonts w:ascii="monospace" w:hAnsi="monospace" w:hint="eastAsia"/>
          <w:sz w:val="24"/>
          <w:szCs w:val="24"/>
          <w:lang w:val="en-US"/>
          <w:rPrChange w:id="309" w:author="Thibaut Cuvelier" w:date="2018-11-23T01:08:00Z">
            <w:rPr>
              <w:rFonts w:ascii="monospace" w:hAnsi="monospace" w:hint="eastAsia"/>
              <w:sz w:val="24"/>
              <w:szCs w:val="24"/>
            </w:rPr>
          </w:rPrChange>
        </w:rPr>
      </w:pPr>
      <w:proofErr w:type="spellStart"/>
      <w:proofErr w:type="gramStart"/>
      <w:r w:rsidRPr="00C67828">
        <w:rPr>
          <w:rFonts w:ascii="monospace" w:hAnsi="monospace"/>
          <w:sz w:val="24"/>
          <w:szCs w:val="24"/>
          <w:lang w:val="en-US"/>
          <w:rPrChange w:id="310" w:author="Thibaut Cuvelier" w:date="2018-11-23T01:08:00Z">
            <w:rPr>
              <w:rFonts w:ascii="monospace" w:hAnsi="monospace"/>
              <w:sz w:val="24"/>
              <w:szCs w:val="24"/>
            </w:rPr>
          </w:rPrChange>
        </w:rPr>
        <w:t>font.family</w:t>
      </w:r>
      <w:proofErr w:type="spellEnd"/>
      <w:proofErr w:type="gramEnd"/>
      <w:r w:rsidRPr="00C67828">
        <w:rPr>
          <w:rFonts w:ascii="monospace" w:hAnsi="monospace"/>
          <w:sz w:val="24"/>
          <w:szCs w:val="24"/>
          <w:lang w:val="en-US"/>
          <w:rPrChange w:id="311" w:author="Thibaut Cuvelier" w:date="2018-11-23T01:08:00Z">
            <w:rPr>
              <w:rFonts w:ascii="monospace" w:hAnsi="monospace"/>
              <w:sz w:val="24"/>
              <w:szCs w:val="24"/>
            </w:rPr>
          </w:rPrChange>
        </w:rPr>
        <w:t xml:space="preserve">: window.webfont.name; </w:t>
      </w:r>
      <w:proofErr w:type="spellStart"/>
      <w:r w:rsidRPr="00C67828">
        <w:rPr>
          <w:rFonts w:ascii="monospace" w:hAnsi="monospace"/>
          <w:sz w:val="24"/>
          <w:szCs w:val="24"/>
          <w:lang w:val="en-US"/>
          <w:rPrChange w:id="312" w:author="Thibaut Cuvelier" w:date="2018-11-23T01:08:00Z">
            <w:rPr>
              <w:rFonts w:ascii="monospace" w:hAnsi="monospace"/>
              <w:sz w:val="24"/>
              <w:szCs w:val="24"/>
            </w:rPr>
          </w:rPrChange>
        </w:rPr>
        <w:t>font.pointSize</w:t>
      </w:r>
      <w:proofErr w:type="spellEnd"/>
      <w:r w:rsidRPr="00C67828">
        <w:rPr>
          <w:rFonts w:ascii="monospace" w:hAnsi="monospace"/>
          <w:sz w:val="24"/>
          <w:szCs w:val="24"/>
          <w:lang w:val="en-US"/>
          <w:rPrChange w:id="313" w:author="Thibaut Cuvelier" w:date="2018-11-23T01:08:00Z">
            <w:rPr>
              <w:rFonts w:ascii="monospace" w:hAnsi="monospace"/>
              <w:sz w:val="24"/>
              <w:szCs w:val="24"/>
            </w:rPr>
          </w:rPrChange>
        </w:rPr>
        <w:t>: 13</w:t>
      </w:r>
    </w:p>
    <w:p w14:paraId="6E223AC9"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32361B32"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60BE0F79"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Pour régler la police de </w:t>
      </w:r>
      <w:proofErr w:type="spellStart"/>
      <w:r>
        <w:rPr>
          <w:rFonts w:ascii="Times New Roman" w:hAnsi="Times New Roman"/>
          <w:i/>
          <w:iCs/>
          <w:sz w:val="24"/>
          <w:szCs w:val="24"/>
        </w:rPr>
        <w:t>editArea</w:t>
      </w:r>
      <w:proofErr w:type="spellEnd"/>
      <w:r>
        <w:rPr>
          <w:rFonts w:ascii="Times New Roman" w:hAnsi="Times New Roman"/>
          <w:sz w:val="24"/>
          <w:szCs w:val="24"/>
        </w:rPr>
        <w:t xml:space="preserve">, on utilise la propriété </w:t>
      </w:r>
      <w:proofErr w:type="spellStart"/>
      <w:proofErr w:type="gramStart"/>
      <w:r>
        <w:rPr>
          <w:rFonts w:ascii="Times New Roman" w:hAnsi="Times New Roman"/>
          <w:i/>
          <w:iCs/>
          <w:sz w:val="24"/>
          <w:szCs w:val="24"/>
        </w:rPr>
        <w:t>font.family</w:t>
      </w:r>
      <w:proofErr w:type="spellEnd"/>
      <w:proofErr w:type="gramEnd"/>
      <w:r>
        <w:rPr>
          <w:rFonts w:ascii="Times New Roman" w:hAnsi="Times New Roman"/>
          <w:sz w:val="24"/>
          <w:szCs w:val="24"/>
        </w:rPr>
        <w:t xml:space="preserve">. Depuis la </w:t>
      </w:r>
      <w:proofErr w:type="spellStart"/>
      <w:r>
        <w:rPr>
          <w:rFonts w:ascii="Times New Roman" w:hAnsi="Times New Roman"/>
          <w:i/>
          <w:iCs/>
          <w:sz w:val="24"/>
          <w:szCs w:val="24"/>
        </w:rPr>
        <w:t>window</w:t>
      </w:r>
      <w:proofErr w:type="spellEnd"/>
      <w:r>
        <w:rPr>
          <w:rFonts w:ascii="Times New Roman" w:hAnsi="Times New Roman"/>
          <w:sz w:val="24"/>
          <w:szCs w:val="24"/>
        </w:rPr>
        <w:t xml:space="preserve">, on utilise sa propriété </w:t>
      </w:r>
      <w:proofErr w:type="spellStart"/>
      <w:r>
        <w:rPr>
          <w:rFonts w:ascii="Times New Roman" w:hAnsi="Times New Roman"/>
          <w:i/>
          <w:iCs/>
          <w:sz w:val="24"/>
          <w:szCs w:val="24"/>
        </w:rPr>
        <w:t>webfont</w:t>
      </w:r>
      <w:proofErr w:type="spellEnd"/>
      <w:r>
        <w:rPr>
          <w:rFonts w:ascii="Times New Roman" w:hAnsi="Times New Roman"/>
          <w:sz w:val="24"/>
          <w:szCs w:val="24"/>
        </w:rPr>
        <w:t xml:space="preserve"> pour avoir le nom de la police de réglé.</w:t>
      </w:r>
    </w:p>
    <w:p w14:paraId="76648BA4" w14:textId="77777777" w:rsidR="001A5D0A" w:rsidRDefault="001A5D0A">
      <w:pPr>
        <w:pStyle w:val="PreformattedText"/>
        <w:spacing w:after="283"/>
        <w:rPr>
          <w:rFonts w:ascii="Times New Roman" w:hAnsi="Times New Roman"/>
          <w:sz w:val="24"/>
          <w:szCs w:val="24"/>
        </w:rPr>
      </w:pPr>
    </w:p>
    <w:p w14:paraId="0A4E07FF"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Et ensuite ?</w:t>
      </w:r>
    </w:p>
    <w:p w14:paraId="6E956706"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La prochaine étape vous guidera afin de rendre </w:t>
      </w:r>
      <w:proofErr w:type="spellStart"/>
      <w:r>
        <w:rPr>
          <w:rFonts w:ascii="Times New Roman" w:hAnsi="Times New Roman"/>
          <w:sz w:val="24"/>
          <w:szCs w:val="24"/>
        </w:rPr>
        <w:t>NoteApp</w:t>
      </w:r>
      <w:proofErr w:type="spellEnd"/>
      <w:r>
        <w:rPr>
          <w:rFonts w:ascii="Times New Roman" w:hAnsi="Times New Roman"/>
          <w:sz w:val="24"/>
          <w:szCs w:val="24"/>
        </w:rPr>
        <w:t>* paré au déploiement.</w:t>
      </w:r>
    </w:p>
    <w:p w14:paraId="749E4384" w14:textId="77777777" w:rsidR="001A5D0A" w:rsidRDefault="001A5D0A">
      <w:pPr>
        <w:pStyle w:val="PreformattedText"/>
        <w:spacing w:after="283"/>
        <w:rPr>
          <w:rFonts w:ascii="Times New Roman" w:hAnsi="Times New Roman"/>
          <w:sz w:val="24"/>
          <w:szCs w:val="24"/>
        </w:rPr>
      </w:pPr>
    </w:p>
    <w:p w14:paraId="76912658" w14:textId="77777777" w:rsidR="001A5D0A" w:rsidRDefault="002E797E" w:rsidP="004E4C2A">
      <w:pPr>
        <w:pStyle w:val="Title"/>
        <w:pPrChange w:id="314" w:author="Thibaut Cuvelier" w:date="2018-11-23T11:32:00Z">
          <w:pPr>
            <w:pStyle w:val="PreformattedText"/>
            <w:spacing w:after="283"/>
          </w:pPr>
        </w:pPrChange>
      </w:pPr>
      <w:r>
        <w:t xml:space="preserve">Déployer l'application </w:t>
      </w:r>
      <w:proofErr w:type="spellStart"/>
      <w:r>
        <w:t>NoteApp</w:t>
      </w:r>
      <w:proofErr w:type="spellEnd"/>
    </w:p>
    <w:p w14:paraId="397906DD" w14:textId="77777777" w:rsidR="001A5D0A" w:rsidRDefault="001A5D0A">
      <w:pPr>
        <w:pStyle w:val="PreformattedText"/>
        <w:spacing w:after="283"/>
        <w:rPr>
          <w:rFonts w:ascii="Times New Roman" w:hAnsi="Times New Roman"/>
          <w:sz w:val="24"/>
          <w:szCs w:val="24"/>
        </w:rPr>
      </w:pPr>
    </w:p>
    <w:p w14:paraId="730920BA" w14:textId="6025870B" w:rsidR="001A5D0A" w:rsidRDefault="002E797E">
      <w:pPr>
        <w:pStyle w:val="PreformattedText"/>
        <w:spacing w:after="283"/>
        <w:rPr>
          <w:rFonts w:ascii="Times New Roman" w:hAnsi="Times New Roman"/>
          <w:sz w:val="24"/>
          <w:szCs w:val="24"/>
        </w:rPr>
      </w:pPr>
      <w:r>
        <w:rPr>
          <w:rFonts w:ascii="Times New Roman" w:hAnsi="Times New Roman"/>
          <w:sz w:val="24"/>
          <w:szCs w:val="24"/>
        </w:rPr>
        <w:t>Nous somme</w:t>
      </w:r>
      <w:ins w:id="315" w:author="Thibaut Cuvelier" w:date="2018-11-23T11:31:00Z">
        <w:r w:rsidR="004E4C2A">
          <w:rPr>
            <w:rFonts w:ascii="Times New Roman" w:hAnsi="Times New Roman"/>
            <w:sz w:val="24"/>
            <w:szCs w:val="24"/>
            <w:lang w:val="en-BE"/>
          </w:rPr>
          <w:t>s</w:t>
        </w:r>
      </w:ins>
      <w:r>
        <w:rPr>
          <w:rFonts w:ascii="Times New Roman" w:hAnsi="Times New Roman"/>
          <w:sz w:val="24"/>
          <w:szCs w:val="24"/>
        </w:rPr>
        <w:t xml:space="preserve"> arrivés au point où nous voudrions rendre l'application disponible et déployable pour un environnement de bureau classique. Comme décri</w:t>
      </w:r>
      <w:del w:id="316" w:author="Thibaut Cuvelier" w:date="2018-11-23T11:31:00Z">
        <w:r w:rsidDel="004E4C2A">
          <w:rPr>
            <w:rFonts w:ascii="Times New Roman" w:hAnsi="Times New Roman"/>
            <w:sz w:val="24"/>
            <w:szCs w:val="24"/>
          </w:rPr>
          <w:delText>s</w:delText>
        </w:r>
      </w:del>
      <w:ins w:id="317" w:author="Thibaut Cuvelier" w:date="2018-11-23T11:31:00Z">
        <w:r w:rsidR="004E4C2A">
          <w:rPr>
            <w:rFonts w:ascii="Times New Roman" w:hAnsi="Times New Roman"/>
            <w:sz w:val="24"/>
            <w:szCs w:val="24"/>
            <w:lang w:val="en-BE"/>
          </w:rPr>
          <w:t>t</w:t>
        </w:r>
      </w:ins>
      <w:r>
        <w:rPr>
          <w:rFonts w:ascii="Times New Roman" w:hAnsi="Times New Roman"/>
          <w:sz w:val="24"/>
          <w:szCs w:val="24"/>
        </w:rPr>
        <w:t xml:space="preserve"> dans les premiers chapitres, nous avons utilisé un projet Qt Quick UI dans Qt Creator pour développer l'application </w:t>
      </w:r>
      <w:proofErr w:type="spellStart"/>
      <w:r>
        <w:rPr>
          <w:rFonts w:ascii="Times New Roman" w:hAnsi="Times New Roman"/>
          <w:sz w:val="24"/>
          <w:szCs w:val="24"/>
        </w:rPr>
        <w:t>NoteApp</w:t>
      </w:r>
      <w:proofErr w:type="spellEnd"/>
      <w:del w:id="318" w:author="Thibaut Cuvelier" w:date="2018-11-23T11:31:00Z">
        <w:r w:rsidDel="004E4C2A">
          <w:rPr>
            <w:rFonts w:ascii="Times New Roman" w:hAnsi="Times New Roman"/>
            <w:sz w:val="24"/>
            <w:szCs w:val="24"/>
          </w:rPr>
          <w:delText>*</w:delText>
        </w:r>
      </w:del>
      <w:r>
        <w:rPr>
          <w:rFonts w:ascii="Times New Roman" w:hAnsi="Times New Roman"/>
          <w:sz w:val="24"/>
          <w:szCs w:val="24"/>
        </w:rPr>
        <w:t xml:space="preserve">. Cela signifie que </w:t>
      </w:r>
      <w:proofErr w:type="spellStart"/>
      <w:r>
        <w:rPr>
          <w:rFonts w:ascii="Times New Roman" w:hAnsi="Times New Roman"/>
          <w:i/>
          <w:iCs/>
          <w:sz w:val="24"/>
          <w:szCs w:val="24"/>
        </w:rPr>
        <w:t>qmlscene</w:t>
      </w:r>
      <w:proofErr w:type="spellEnd"/>
      <w:r>
        <w:rPr>
          <w:rFonts w:ascii="Times New Roman" w:hAnsi="Times New Roman"/>
          <w:sz w:val="24"/>
          <w:szCs w:val="24"/>
        </w:rPr>
        <w:t xml:space="preserve"> est utilisé pour charger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et ainsi</w:t>
      </w:r>
      <w:del w:id="319" w:author="Thibaut Cuvelier" w:date="2018-11-23T11:31:00Z">
        <w:r w:rsidDel="004E4C2A">
          <w:rPr>
            <w:rFonts w:ascii="Times New Roman" w:hAnsi="Times New Roman"/>
            <w:sz w:val="24"/>
            <w:szCs w:val="24"/>
          </w:rPr>
          <w:delText>,</w:delText>
        </w:r>
      </w:del>
      <w:r>
        <w:rPr>
          <w:rFonts w:ascii="Times New Roman" w:hAnsi="Times New Roman"/>
          <w:sz w:val="24"/>
          <w:szCs w:val="24"/>
        </w:rPr>
        <w:t xml:space="preserve"> lancer </w:t>
      </w:r>
      <w:proofErr w:type="spellStart"/>
      <w:r>
        <w:rPr>
          <w:rFonts w:ascii="Times New Roman" w:hAnsi="Times New Roman"/>
          <w:i/>
          <w:iCs/>
          <w:sz w:val="24"/>
          <w:szCs w:val="24"/>
        </w:rPr>
        <w:t>NoteApp</w:t>
      </w:r>
      <w:proofErr w:type="spellEnd"/>
      <w:r>
        <w:rPr>
          <w:rFonts w:ascii="Times New Roman" w:hAnsi="Times New Roman"/>
          <w:i/>
          <w:iCs/>
          <w:sz w:val="24"/>
          <w:szCs w:val="24"/>
        </w:rPr>
        <w:t>.</w:t>
      </w:r>
    </w:p>
    <w:p w14:paraId="4039749C" w14:textId="72E173A1" w:rsidR="001A5D0A" w:rsidRPr="004E4C2A" w:rsidRDefault="002E797E">
      <w:pPr>
        <w:pStyle w:val="PreformattedText"/>
        <w:spacing w:after="283"/>
        <w:rPr>
          <w:rFonts w:ascii="Times New Roman" w:hAnsi="Times New Roman"/>
          <w:sz w:val="24"/>
          <w:szCs w:val="24"/>
          <w:lang w:val="en-BE"/>
          <w:rPrChange w:id="320" w:author="Thibaut Cuvelier" w:date="2018-11-23T11:32:00Z">
            <w:rPr>
              <w:rFonts w:ascii="Times New Roman" w:hAnsi="Times New Roman"/>
              <w:sz w:val="24"/>
              <w:szCs w:val="24"/>
            </w:rPr>
          </w:rPrChange>
        </w:rPr>
      </w:pPr>
      <w:r>
        <w:rPr>
          <w:rFonts w:ascii="Times New Roman" w:hAnsi="Times New Roman"/>
          <w:sz w:val="24"/>
          <w:szCs w:val="24"/>
        </w:rPr>
        <w:t xml:space="preserve">En premier lieu, le moyen le plus facile de rendre </w:t>
      </w:r>
      <w:proofErr w:type="spellStart"/>
      <w:r>
        <w:rPr>
          <w:rFonts w:ascii="Times New Roman" w:hAnsi="Times New Roman"/>
          <w:sz w:val="24"/>
          <w:szCs w:val="24"/>
        </w:rPr>
        <w:t>NoteApp</w:t>
      </w:r>
      <w:proofErr w:type="spellEnd"/>
      <w:r>
        <w:rPr>
          <w:rFonts w:ascii="Times New Roman" w:hAnsi="Times New Roman"/>
          <w:sz w:val="24"/>
          <w:szCs w:val="24"/>
        </w:rPr>
        <w:t xml:space="preserve"> disponible est de créer un </w:t>
      </w:r>
      <w:del w:id="321" w:author="Thibaut Cuvelier" w:date="2018-11-23T11:31:00Z">
        <w:r w:rsidDel="004E4C2A">
          <w:rPr>
            <w:rFonts w:ascii="Times New Roman" w:hAnsi="Times New Roman"/>
            <w:sz w:val="24"/>
            <w:szCs w:val="24"/>
          </w:rPr>
          <w:delText>packet</w:delText>
        </w:r>
      </w:del>
      <w:ins w:id="322" w:author="Thibaut Cuvelier" w:date="2018-11-23T11:31:00Z">
        <w:r w:rsidR="004E4C2A">
          <w:rPr>
            <w:rFonts w:ascii="Times New Roman" w:hAnsi="Times New Roman"/>
            <w:sz w:val="24"/>
            <w:szCs w:val="24"/>
          </w:rPr>
          <w:t>paquet</w:t>
        </w:r>
      </w:ins>
      <w:r>
        <w:rPr>
          <w:rFonts w:ascii="Times New Roman" w:hAnsi="Times New Roman"/>
          <w:sz w:val="24"/>
          <w:szCs w:val="24"/>
        </w:rPr>
        <w:t xml:space="preserve"> qui rassemble tous les fichiers </w:t>
      </w:r>
      <w:del w:id="323" w:author="Thibaut Cuvelier" w:date="2018-11-23T11:32:00Z">
        <w:r w:rsidDel="004E4C2A">
          <w:rPr>
            <w:rFonts w:ascii="Times New Roman" w:hAnsi="Times New Roman"/>
            <w:sz w:val="24"/>
            <w:szCs w:val="24"/>
          </w:rPr>
          <w:delText>qml</w:delText>
        </w:r>
      </w:del>
      <w:ins w:id="324" w:author="Thibaut Cuvelier" w:date="2018-11-23T11:32:00Z">
        <w:r w:rsidR="004E4C2A">
          <w:rPr>
            <w:rFonts w:ascii="Times New Roman" w:hAnsi="Times New Roman"/>
            <w:sz w:val="24"/>
            <w:szCs w:val="24"/>
            <w:lang w:val="en-BE"/>
          </w:rPr>
          <w:t>QML</w:t>
        </w:r>
      </w:ins>
      <w:r>
        <w:rPr>
          <w:rFonts w:ascii="Times New Roman" w:hAnsi="Times New Roman"/>
          <w:sz w:val="24"/>
          <w:szCs w:val="24"/>
        </w:rPr>
        <w:t xml:space="preserve">, </w:t>
      </w:r>
      <w:proofErr w:type="spellStart"/>
      <w:r>
        <w:rPr>
          <w:rFonts w:ascii="Times New Roman" w:hAnsi="Times New Roman"/>
          <w:i/>
          <w:iCs/>
          <w:sz w:val="24"/>
          <w:szCs w:val="24"/>
        </w:rPr>
        <w:t>qmlscene</w:t>
      </w:r>
      <w:proofErr w:type="spellEnd"/>
      <w:r>
        <w:rPr>
          <w:rFonts w:ascii="Times New Roman" w:hAnsi="Times New Roman"/>
          <w:sz w:val="24"/>
          <w:szCs w:val="24"/>
        </w:rPr>
        <w:t xml:space="preserve"> et un script simple qui charge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en utilisant </w:t>
      </w:r>
      <w:proofErr w:type="spellStart"/>
      <w:r>
        <w:rPr>
          <w:rFonts w:ascii="Times New Roman" w:hAnsi="Times New Roman"/>
          <w:i/>
          <w:iCs/>
          <w:sz w:val="24"/>
          <w:szCs w:val="24"/>
        </w:rPr>
        <w:t>qmlscene</w:t>
      </w:r>
      <w:proofErr w:type="spellEnd"/>
      <w:r>
        <w:rPr>
          <w:rFonts w:ascii="Times New Roman" w:hAnsi="Times New Roman"/>
          <w:sz w:val="24"/>
          <w:szCs w:val="24"/>
        </w:rPr>
        <w:t xml:space="preserve">. Vous devrez vous </w:t>
      </w:r>
      <w:proofErr w:type="spellStart"/>
      <w:r>
        <w:rPr>
          <w:rFonts w:ascii="Times New Roman" w:hAnsi="Times New Roman"/>
          <w:sz w:val="24"/>
          <w:szCs w:val="24"/>
        </w:rPr>
        <w:t>référe</w:t>
      </w:r>
      <w:proofErr w:type="spellEnd"/>
      <w:del w:id="325" w:author="Thibaut Cuvelier" w:date="2018-11-23T11:32:00Z">
        <w:r w:rsidDel="004E4C2A">
          <w:rPr>
            <w:rFonts w:ascii="Times New Roman" w:hAnsi="Times New Roman"/>
            <w:sz w:val="24"/>
            <w:szCs w:val="24"/>
          </w:rPr>
          <w:delText>z</w:delText>
        </w:r>
      </w:del>
      <w:ins w:id="326" w:author="Thibaut Cuvelier" w:date="2018-11-23T11:32:00Z">
        <w:r w:rsidR="004E4C2A">
          <w:rPr>
            <w:rFonts w:ascii="Times New Roman" w:hAnsi="Times New Roman"/>
            <w:sz w:val="24"/>
            <w:szCs w:val="24"/>
            <w:lang w:val="en-BE"/>
          </w:rPr>
          <w:t>r</w:t>
        </w:r>
      </w:ins>
      <w:r>
        <w:rPr>
          <w:rFonts w:ascii="Times New Roman" w:hAnsi="Times New Roman"/>
          <w:sz w:val="24"/>
          <w:szCs w:val="24"/>
        </w:rPr>
        <w:t xml:space="preserve"> à la documentation de chaque plateforme de bureau pour voir comment écrire un tel script. Par exemple, sur une plateforme </w:t>
      </w:r>
      <w:ins w:id="327" w:author="Thibaut Cuvelier" w:date="2018-11-23T11:32:00Z">
        <w:r w:rsidR="004E4C2A">
          <w:rPr>
            <w:rFonts w:ascii="Times New Roman" w:hAnsi="Times New Roman"/>
            <w:sz w:val="24"/>
            <w:szCs w:val="24"/>
            <w:lang w:val="en-BE"/>
          </w:rPr>
          <w:t>L</w:t>
        </w:r>
      </w:ins>
      <w:del w:id="328" w:author="Thibaut Cuvelier" w:date="2018-11-23T11:32:00Z">
        <w:r w:rsidDel="004E4C2A">
          <w:rPr>
            <w:rFonts w:ascii="Times New Roman" w:hAnsi="Times New Roman"/>
            <w:sz w:val="24"/>
            <w:szCs w:val="24"/>
          </w:rPr>
          <w:delText>l</w:delText>
        </w:r>
      </w:del>
      <w:proofErr w:type="spellStart"/>
      <w:r>
        <w:rPr>
          <w:rFonts w:ascii="Times New Roman" w:hAnsi="Times New Roman"/>
          <w:sz w:val="24"/>
          <w:szCs w:val="24"/>
        </w:rPr>
        <w:t>inux</w:t>
      </w:r>
      <w:proofErr w:type="spellEnd"/>
      <w:r>
        <w:rPr>
          <w:rFonts w:ascii="Times New Roman" w:hAnsi="Times New Roman"/>
          <w:sz w:val="24"/>
          <w:szCs w:val="24"/>
        </w:rPr>
        <w:t xml:space="preserve">, vous devrez utiliser un petit script </w:t>
      </w:r>
      <w:proofErr w:type="spellStart"/>
      <w:r>
        <w:rPr>
          <w:rFonts w:ascii="Times New Roman" w:hAnsi="Times New Roman"/>
          <w:sz w:val="24"/>
          <w:szCs w:val="24"/>
        </w:rPr>
        <w:t>shell</w:t>
      </w:r>
      <w:proofErr w:type="spellEnd"/>
      <w:r>
        <w:rPr>
          <w:rFonts w:ascii="Times New Roman" w:hAnsi="Times New Roman"/>
          <w:sz w:val="24"/>
          <w:szCs w:val="24"/>
        </w:rPr>
        <w:t xml:space="preserve"> </w:t>
      </w:r>
      <w:proofErr w:type="spellStart"/>
      <w:r>
        <w:rPr>
          <w:rFonts w:ascii="Times New Roman" w:hAnsi="Times New Roman"/>
          <w:i/>
          <w:iCs/>
          <w:sz w:val="24"/>
          <w:szCs w:val="24"/>
        </w:rPr>
        <w:t>bash</w:t>
      </w:r>
      <w:proofErr w:type="spellEnd"/>
      <w:r>
        <w:rPr>
          <w:rFonts w:ascii="Times New Roman" w:hAnsi="Times New Roman"/>
          <w:i/>
          <w:iCs/>
          <w:sz w:val="24"/>
          <w:szCs w:val="24"/>
        </w:rPr>
        <w:t xml:space="preserve"> </w:t>
      </w:r>
      <w:r>
        <w:rPr>
          <w:rFonts w:ascii="Times New Roman" w:hAnsi="Times New Roman"/>
          <w:sz w:val="24"/>
          <w:szCs w:val="24"/>
        </w:rPr>
        <w:t>alors que</w:t>
      </w:r>
      <w:ins w:id="329" w:author="Thibaut Cuvelier" w:date="2018-11-23T11:32:00Z">
        <w:r w:rsidR="004E4C2A">
          <w:rPr>
            <w:rFonts w:ascii="Times New Roman" w:hAnsi="Times New Roman"/>
            <w:sz w:val="24"/>
            <w:szCs w:val="24"/>
            <w:lang w:val="en-BE"/>
          </w:rPr>
          <w:t>,</w:t>
        </w:r>
      </w:ins>
      <w:r>
        <w:rPr>
          <w:rFonts w:ascii="Times New Roman" w:hAnsi="Times New Roman"/>
          <w:sz w:val="24"/>
          <w:szCs w:val="24"/>
        </w:rPr>
        <w:t xml:space="preserve"> sur Windows</w:t>
      </w:r>
      <w:ins w:id="330" w:author="Thibaut Cuvelier" w:date="2018-11-23T11:32:00Z">
        <w:r w:rsidR="004E4C2A">
          <w:rPr>
            <w:rFonts w:ascii="Times New Roman" w:hAnsi="Times New Roman"/>
            <w:sz w:val="24"/>
            <w:szCs w:val="24"/>
            <w:lang w:val="en-BE"/>
          </w:rPr>
          <w:t>,</w:t>
        </w:r>
      </w:ins>
      <w:r>
        <w:rPr>
          <w:rFonts w:ascii="Times New Roman" w:hAnsi="Times New Roman"/>
          <w:sz w:val="24"/>
          <w:szCs w:val="24"/>
        </w:rPr>
        <w:t xml:space="preserve"> vous aurez besoin d'un simple fichier batch. Cette technique fonctionne bien car elle est très simple, mais peut-être que vous ne voudriez pas envoyer le code source car votre application utilise du code propriétaire. L'application devra être envoyé</w:t>
      </w:r>
      <w:ins w:id="331" w:author="Thibaut Cuvelier" w:date="2018-11-23T11:32:00Z">
        <w:r w:rsidR="004E4C2A">
          <w:rPr>
            <w:rFonts w:ascii="Times New Roman" w:hAnsi="Times New Roman"/>
            <w:sz w:val="24"/>
            <w:szCs w:val="24"/>
            <w:lang w:val="en-BE"/>
          </w:rPr>
          <w:t>e</w:t>
        </w:r>
      </w:ins>
      <w:r>
        <w:rPr>
          <w:rFonts w:ascii="Times New Roman" w:hAnsi="Times New Roman"/>
          <w:sz w:val="24"/>
          <w:szCs w:val="24"/>
        </w:rPr>
        <w:t xml:space="preserve"> au format binaire, dans lequel tous les fichiers </w:t>
      </w:r>
      <w:del w:id="332" w:author="Thibaut Cuvelier" w:date="2018-11-23T11:32:00Z">
        <w:r w:rsidDel="004E4C2A">
          <w:rPr>
            <w:rFonts w:ascii="Times New Roman" w:hAnsi="Times New Roman"/>
            <w:sz w:val="24"/>
            <w:szCs w:val="24"/>
          </w:rPr>
          <w:delText xml:space="preserve">qml </w:delText>
        </w:r>
      </w:del>
      <w:ins w:id="333" w:author="Thibaut Cuvelier" w:date="2018-11-23T11:32:00Z">
        <w:r w:rsidR="004E4C2A">
          <w:rPr>
            <w:rFonts w:ascii="Times New Roman" w:hAnsi="Times New Roman"/>
            <w:sz w:val="24"/>
            <w:szCs w:val="24"/>
            <w:lang w:val="en-BE"/>
          </w:rPr>
          <w:t>QML</w:t>
        </w:r>
        <w:r w:rsidR="004E4C2A">
          <w:rPr>
            <w:rFonts w:ascii="Times New Roman" w:hAnsi="Times New Roman"/>
            <w:sz w:val="24"/>
            <w:szCs w:val="24"/>
          </w:rPr>
          <w:t xml:space="preserve"> </w:t>
        </w:r>
      </w:ins>
      <w:r>
        <w:rPr>
          <w:rFonts w:ascii="Times New Roman" w:hAnsi="Times New Roman"/>
          <w:sz w:val="24"/>
          <w:szCs w:val="24"/>
        </w:rPr>
        <w:t xml:space="preserve">sont empaquetés. Ceci aidera à rendre l'installation et l'expérience </w:t>
      </w:r>
      <w:del w:id="334" w:author="Thibaut Cuvelier" w:date="2018-11-23T11:31:00Z">
        <w:r w:rsidDel="004E4C2A">
          <w:rPr>
            <w:rFonts w:ascii="Times New Roman" w:hAnsi="Times New Roman"/>
            <w:sz w:val="24"/>
            <w:szCs w:val="24"/>
          </w:rPr>
          <w:delText>utilisateur plus plaisantes</w:delText>
        </w:r>
      </w:del>
      <w:ins w:id="335" w:author="Thibaut Cuvelier" w:date="2018-11-23T11:31:00Z">
        <w:r w:rsidR="004E4C2A">
          <w:rPr>
            <w:rFonts w:ascii="Times New Roman" w:hAnsi="Times New Roman"/>
            <w:sz w:val="24"/>
            <w:szCs w:val="24"/>
          </w:rPr>
          <w:t>utilisateur plus plaisant</w:t>
        </w:r>
      </w:ins>
      <w:del w:id="336" w:author="Thibaut Cuvelier" w:date="2018-11-23T11:32:00Z">
        <w:r w:rsidDel="004E4C2A">
          <w:rPr>
            <w:rFonts w:ascii="Times New Roman" w:hAnsi="Times New Roman"/>
            <w:sz w:val="24"/>
            <w:szCs w:val="24"/>
          </w:rPr>
          <w:delText>.</w:delText>
        </w:r>
      </w:del>
      <w:ins w:id="337" w:author="Thibaut Cuvelier" w:date="2018-11-23T11:32:00Z">
        <w:r w:rsidR="004E4C2A">
          <w:rPr>
            <w:rFonts w:ascii="Times New Roman" w:hAnsi="Times New Roman"/>
            <w:sz w:val="24"/>
            <w:szCs w:val="24"/>
            <w:lang w:val="en-BE"/>
          </w:rPr>
          <w:t>e.</w:t>
        </w:r>
      </w:ins>
    </w:p>
    <w:p w14:paraId="773B5405" w14:textId="09EFD8B0"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Ensuite, nous devons créer un fichier exécutable pour </w:t>
      </w:r>
      <w:proofErr w:type="spellStart"/>
      <w:r>
        <w:rPr>
          <w:rFonts w:ascii="Times New Roman" w:hAnsi="Times New Roman"/>
          <w:sz w:val="24"/>
          <w:szCs w:val="24"/>
        </w:rPr>
        <w:t>NoteApp</w:t>
      </w:r>
      <w:proofErr w:type="spellEnd"/>
      <w:del w:id="338" w:author="Thibaut Cuvelier" w:date="2018-11-23T11:32:00Z">
        <w:r w:rsidDel="004E4C2A">
          <w:rPr>
            <w:rFonts w:ascii="Times New Roman" w:hAnsi="Times New Roman"/>
            <w:sz w:val="24"/>
            <w:szCs w:val="24"/>
          </w:rPr>
          <w:delText>*</w:delText>
        </w:r>
      </w:del>
      <w:r>
        <w:rPr>
          <w:rFonts w:ascii="Times New Roman" w:hAnsi="Times New Roman"/>
          <w:sz w:val="24"/>
          <w:szCs w:val="24"/>
        </w:rPr>
        <w:t xml:space="preserve"> qui devra être simple à installer et à utiliser. Dans ce chapitre, nous verrons comment créer une application Qt Quick qui rassemble les </w:t>
      </w:r>
      <w:r>
        <w:rPr>
          <w:rFonts w:ascii="Times New Roman" w:hAnsi="Times New Roman"/>
          <w:sz w:val="24"/>
          <w:szCs w:val="24"/>
        </w:rPr>
        <w:lastRenderedPageBreak/>
        <w:t xml:space="preserve">fichiers </w:t>
      </w:r>
      <w:del w:id="339" w:author="Thibaut Cuvelier" w:date="2018-11-23T11:33:00Z">
        <w:r w:rsidDel="004E4C2A">
          <w:rPr>
            <w:rFonts w:ascii="Times New Roman" w:hAnsi="Times New Roman"/>
            <w:sz w:val="24"/>
            <w:szCs w:val="24"/>
          </w:rPr>
          <w:delText xml:space="preserve">qml </w:delText>
        </w:r>
      </w:del>
      <w:ins w:id="340" w:author="Thibaut Cuvelier" w:date="2018-11-23T11:33:00Z">
        <w:r w:rsidR="004E4C2A">
          <w:rPr>
            <w:rFonts w:ascii="Times New Roman" w:hAnsi="Times New Roman"/>
            <w:sz w:val="24"/>
            <w:szCs w:val="24"/>
            <w:lang w:val="en-BE"/>
          </w:rPr>
          <w:t>QML</w:t>
        </w:r>
        <w:r w:rsidR="004E4C2A">
          <w:rPr>
            <w:rFonts w:ascii="Times New Roman" w:hAnsi="Times New Roman"/>
            <w:sz w:val="24"/>
            <w:szCs w:val="24"/>
          </w:rPr>
          <w:t xml:space="preserve"> </w:t>
        </w:r>
      </w:ins>
      <w:r>
        <w:rPr>
          <w:rFonts w:ascii="Times New Roman" w:hAnsi="Times New Roman"/>
          <w:sz w:val="24"/>
          <w:szCs w:val="24"/>
        </w:rPr>
        <w:t>et les images dans un fichier binaire exécutable. De plus, nous verrons comment utiliser le</w:t>
      </w:r>
      <w:ins w:id="341" w:author="Thibaut Cuvelier" w:date="2018-11-23T11:33:00Z">
        <w:r w:rsidR="004E4C2A">
          <w:rPr>
            <w:rFonts w:ascii="Times New Roman" w:hAnsi="Times New Roman"/>
            <w:sz w:val="24"/>
            <w:szCs w:val="24"/>
            <w:lang w:val="en-BE"/>
          </w:rPr>
          <w:t xml:space="preserve"> </w:t>
        </w:r>
      </w:ins>
      <w:r>
        <w:rPr>
          <w:rFonts w:ascii="Times New Roman" w:hAnsi="Times New Roman"/>
          <w:sz w:val="24"/>
          <w:szCs w:val="24"/>
        </w:rPr>
        <w:t>s</w:t>
      </w:r>
      <w:proofErr w:type="spellStart"/>
      <w:ins w:id="342" w:author="Thibaut Cuvelier" w:date="2018-11-23T11:33:00Z">
        <w:r w:rsidR="004E4C2A">
          <w:rPr>
            <w:rFonts w:ascii="Times New Roman" w:hAnsi="Times New Roman"/>
            <w:sz w:val="24"/>
            <w:szCs w:val="24"/>
            <w:lang w:val="en-BE"/>
          </w:rPr>
          <w:t>ystème</w:t>
        </w:r>
        <w:proofErr w:type="spellEnd"/>
        <w:r w:rsidR="004E4C2A">
          <w:rPr>
            <w:rFonts w:ascii="Times New Roman" w:hAnsi="Times New Roman"/>
            <w:sz w:val="24"/>
            <w:szCs w:val="24"/>
            <w:lang w:val="en-BE"/>
          </w:rPr>
          <w:t xml:space="preserve"> de </w:t>
        </w:r>
        <w:proofErr w:type="spellStart"/>
        <w:r w:rsidR="004E4C2A">
          <w:rPr>
            <w:rFonts w:ascii="Times New Roman" w:hAnsi="Times New Roman"/>
            <w:sz w:val="24"/>
            <w:szCs w:val="24"/>
            <w:lang w:val="en-BE"/>
          </w:rPr>
          <w:t>ressources</w:t>
        </w:r>
        <w:proofErr w:type="spellEnd"/>
        <w:r w:rsidR="004E4C2A">
          <w:rPr>
            <w:rFonts w:ascii="Times New Roman" w:hAnsi="Times New Roman"/>
            <w:sz w:val="24"/>
            <w:szCs w:val="24"/>
            <w:lang w:val="en-BE"/>
          </w:rPr>
          <w:t xml:space="preserve"> de</w:t>
        </w:r>
      </w:ins>
      <w:r>
        <w:rPr>
          <w:rFonts w:ascii="Times New Roman" w:hAnsi="Times New Roman"/>
          <w:sz w:val="24"/>
          <w:szCs w:val="24"/>
        </w:rPr>
        <w:t xml:space="preserve"> Qt </w:t>
      </w:r>
      <w:del w:id="343" w:author="Thibaut Cuvelier" w:date="2018-11-23T11:33:00Z">
        <w:r w:rsidDel="004E4C2A">
          <w:rPr>
            <w:rFonts w:ascii="Times New Roman" w:hAnsi="Times New Roman"/>
            <w:sz w:val="24"/>
            <w:szCs w:val="24"/>
          </w:rPr>
          <w:delText xml:space="preserve">Resource System </w:delText>
        </w:r>
      </w:del>
      <w:r>
        <w:rPr>
          <w:rFonts w:ascii="Times New Roman" w:hAnsi="Times New Roman"/>
          <w:sz w:val="24"/>
          <w:szCs w:val="24"/>
        </w:rPr>
        <w:t>avec QML.</w:t>
      </w:r>
    </w:p>
    <w:p w14:paraId="3A132B5E" w14:textId="77777777" w:rsidR="001A5D0A" w:rsidRDefault="001A5D0A">
      <w:pPr>
        <w:pStyle w:val="PreformattedText"/>
        <w:spacing w:after="283"/>
        <w:rPr>
          <w:rFonts w:ascii="Times New Roman" w:hAnsi="Times New Roman"/>
          <w:sz w:val="24"/>
          <w:szCs w:val="24"/>
        </w:rPr>
      </w:pPr>
    </w:p>
    <w:p w14:paraId="0C739031" w14:textId="7A77BF17" w:rsidR="001A5D0A" w:rsidRDefault="002E797E">
      <w:pPr>
        <w:pStyle w:val="PreformattedText"/>
        <w:spacing w:after="283"/>
        <w:rPr>
          <w:rFonts w:ascii="Times New Roman" w:hAnsi="Times New Roman"/>
          <w:sz w:val="30"/>
          <w:szCs w:val="30"/>
        </w:rPr>
      </w:pPr>
      <w:r>
        <w:rPr>
          <w:rFonts w:ascii="Times New Roman" w:hAnsi="Times New Roman"/>
          <w:sz w:val="30"/>
          <w:szCs w:val="30"/>
        </w:rPr>
        <w:t xml:space="preserve">7.1 Créer l'application </w:t>
      </w:r>
      <w:proofErr w:type="spellStart"/>
      <w:r>
        <w:rPr>
          <w:rFonts w:ascii="Times New Roman" w:hAnsi="Times New Roman"/>
          <w:sz w:val="30"/>
          <w:szCs w:val="30"/>
        </w:rPr>
        <w:t>Notea</w:t>
      </w:r>
      <w:proofErr w:type="spellEnd"/>
      <w:ins w:id="344" w:author="Thibaut Cuvelier" w:date="2018-11-23T11:33:00Z">
        <w:r w:rsidR="004E4C2A">
          <w:rPr>
            <w:rFonts w:ascii="Times New Roman" w:hAnsi="Times New Roman"/>
            <w:sz w:val="30"/>
            <w:szCs w:val="30"/>
            <w:lang w:val="en-BE"/>
          </w:rPr>
          <w:t>p</w:t>
        </w:r>
      </w:ins>
      <w:r>
        <w:rPr>
          <w:rFonts w:ascii="Times New Roman" w:hAnsi="Times New Roman"/>
          <w:sz w:val="30"/>
          <w:szCs w:val="30"/>
        </w:rPr>
        <w:t>p Qt</w:t>
      </w:r>
    </w:p>
    <w:p w14:paraId="486F4F83" w14:textId="77777777" w:rsidR="001A5D0A" w:rsidRDefault="001A5D0A">
      <w:pPr>
        <w:pStyle w:val="PreformattedText"/>
        <w:spacing w:after="283"/>
        <w:rPr>
          <w:rFonts w:ascii="Times New Roman" w:hAnsi="Times New Roman"/>
          <w:sz w:val="24"/>
          <w:szCs w:val="24"/>
        </w:rPr>
      </w:pPr>
    </w:p>
    <w:p w14:paraId="714A38C4" w14:textId="30E22C36"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Le but est de créer un seul fichier binaire </w:t>
      </w:r>
      <w:proofErr w:type="spellStart"/>
      <w:r>
        <w:rPr>
          <w:rFonts w:ascii="Times New Roman" w:hAnsi="Times New Roman"/>
          <w:sz w:val="24"/>
          <w:szCs w:val="24"/>
        </w:rPr>
        <w:t>Noteapp</w:t>
      </w:r>
      <w:proofErr w:type="spellEnd"/>
      <w:del w:id="345" w:author="Thibaut Cuvelier" w:date="2018-11-23T11:33:00Z">
        <w:r w:rsidDel="004E4C2A">
          <w:rPr>
            <w:rFonts w:ascii="Times New Roman" w:hAnsi="Times New Roman"/>
            <w:sz w:val="24"/>
            <w:szCs w:val="24"/>
          </w:rPr>
          <w:delText>*</w:delText>
        </w:r>
      </w:del>
      <w:r>
        <w:rPr>
          <w:rFonts w:ascii="Times New Roman" w:hAnsi="Times New Roman"/>
          <w:sz w:val="24"/>
          <w:szCs w:val="24"/>
        </w:rPr>
        <w:t xml:space="preserve"> exécutable que l'utilisateur exécutera pour charger </w:t>
      </w:r>
      <w:proofErr w:type="spellStart"/>
      <w:r>
        <w:rPr>
          <w:rFonts w:ascii="Times New Roman" w:hAnsi="Times New Roman"/>
          <w:i/>
          <w:iCs/>
          <w:sz w:val="24"/>
          <w:szCs w:val="24"/>
        </w:rPr>
        <w:t>NoteApp</w:t>
      </w:r>
      <w:proofErr w:type="spellEnd"/>
      <w:r>
        <w:rPr>
          <w:rFonts w:ascii="Times New Roman" w:hAnsi="Times New Roman"/>
          <w:sz w:val="24"/>
          <w:szCs w:val="24"/>
        </w:rPr>
        <w:t>.</w:t>
      </w:r>
    </w:p>
    <w:p w14:paraId="4770B1C9"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Voyons comment nous pouvons utiliser Qt Creator pour cela.</w:t>
      </w:r>
    </w:p>
    <w:p w14:paraId="49614C27" w14:textId="77777777" w:rsidR="001A5D0A" w:rsidRDefault="001A5D0A">
      <w:pPr>
        <w:pStyle w:val="PreformattedText"/>
        <w:spacing w:after="283"/>
        <w:rPr>
          <w:rFonts w:ascii="Times New Roman" w:hAnsi="Times New Roman"/>
          <w:sz w:val="24"/>
          <w:szCs w:val="24"/>
        </w:rPr>
      </w:pPr>
    </w:p>
    <w:p w14:paraId="34B34FBB" w14:textId="77777777" w:rsidR="001A5D0A" w:rsidRDefault="001A5D0A">
      <w:pPr>
        <w:pStyle w:val="PreformattedText"/>
        <w:spacing w:after="283"/>
        <w:rPr>
          <w:rFonts w:ascii="Times New Roman" w:hAnsi="Times New Roman"/>
          <w:sz w:val="24"/>
          <w:szCs w:val="24"/>
        </w:rPr>
      </w:pPr>
    </w:p>
    <w:p w14:paraId="5E06916C"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7.1.1 Créer une application Qt Quick</w:t>
      </w:r>
    </w:p>
    <w:p w14:paraId="3D05C9EE" w14:textId="77777777" w:rsidR="001A5D0A" w:rsidRDefault="001A5D0A">
      <w:pPr>
        <w:pStyle w:val="PreformattedText"/>
        <w:spacing w:after="283"/>
        <w:rPr>
          <w:rFonts w:ascii="Times New Roman" w:hAnsi="Times New Roman"/>
          <w:sz w:val="30"/>
          <w:szCs w:val="30"/>
        </w:rPr>
      </w:pPr>
    </w:p>
    <w:p w14:paraId="2220864E" w14:textId="0A520141"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Premièrement, nous </w:t>
      </w:r>
      <w:del w:id="346" w:author="Thibaut Cuvelier" w:date="2018-11-23T11:33:00Z">
        <w:r w:rsidDel="004E4C2A">
          <w:rPr>
            <w:rFonts w:ascii="Times New Roman" w:hAnsi="Times New Roman"/>
            <w:sz w:val="24"/>
            <w:szCs w:val="24"/>
          </w:rPr>
          <w:delText>avons besoin de</w:delText>
        </w:r>
      </w:del>
      <w:proofErr w:type="spellStart"/>
      <w:ins w:id="347" w:author="Thibaut Cuvelier" w:date="2018-11-23T11:33:00Z">
        <w:r w:rsidR="004E4C2A">
          <w:rPr>
            <w:rFonts w:ascii="Times New Roman" w:hAnsi="Times New Roman"/>
            <w:sz w:val="24"/>
            <w:szCs w:val="24"/>
            <w:lang w:val="en-BE"/>
          </w:rPr>
          <w:t>devons</w:t>
        </w:r>
      </w:ins>
      <w:proofErr w:type="spellEnd"/>
      <w:r>
        <w:rPr>
          <w:rFonts w:ascii="Times New Roman" w:hAnsi="Times New Roman"/>
          <w:sz w:val="24"/>
          <w:szCs w:val="24"/>
        </w:rPr>
        <w:t xml:space="preserve"> créer une </w:t>
      </w:r>
      <w:r>
        <w:rPr>
          <w:rFonts w:ascii="Times New Roman" w:hAnsi="Times New Roman"/>
          <w:i/>
          <w:iCs/>
          <w:sz w:val="24"/>
          <w:szCs w:val="24"/>
        </w:rPr>
        <w:t xml:space="preserve">Qt Quick Application </w:t>
      </w:r>
      <w:r>
        <w:rPr>
          <w:rFonts w:ascii="Times New Roman" w:hAnsi="Times New Roman"/>
          <w:sz w:val="24"/>
          <w:szCs w:val="24"/>
        </w:rPr>
        <w:t>en utilisant</w:t>
      </w:r>
      <w:r>
        <w:rPr>
          <w:rFonts w:ascii="Times New Roman" w:hAnsi="Times New Roman"/>
          <w:i/>
          <w:iCs/>
          <w:sz w:val="24"/>
          <w:szCs w:val="24"/>
        </w:rPr>
        <w:t xml:space="preserve"> Qt Creator </w:t>
      </w:r>
      <w:r>
        <w:rPr>
          <w:rFonts w:ascii="Times New Roman" w:hAnsi="Times New Roman"/>
          <w:sz w:val="24"/>
          <w:szCs w:val="24"/>
        </w:rPr>
        <w:t xml:space="preserve">et vérifier que nous avons bien sélectionné des </w:t>
      </w:r>
      <w:del w:id="348" w:author="Thibaut Cuvelier" w:date="2018-11-23T11:33:00Z">
        <w:r w:rsidDel="008E1AF5">
          <w:rPr>
            <w:rFonts w:ascii="Times New Roman" w:hAnsi="Times New Roman"/>
            <w:sz w:val="24"/>
            <w:szCs w:val="24"/>
          </w:rPr>
          <w:delText>élements</w:delText>
        </w:r>
      </w:del>
      <w:ins w:id="349" w:author="Thibaut Cuvelier" w:date="2018-11-23T11:33:00Z">
        <w:r w:rsidR="008E1AF5">
          <w:rPr>
            <w:rFonts w:ascii="Times New Roman" w:hAnsi="Times New Roman"/>
            <w:sz w:val="24"/>
            <w:szCs w:val="24"/>
          </w:rPr>
          <w:t>éléments</w:t>
        </w:r>
      </w:ins>
      <w:r>
        <w:rPr>
          <w:rFonts w:ascii="Times New Roman" w:hAnsi="Times New Roman"/>
          <w:sz w:val="24"/>
          <w:szCs w:val="24"/>
        </w:rPr>
        <w:t xml:space="preserve"> </w:t>
      </w:r>
      <w:del w:id="350" w:author="Thibaut Cuvelier" w:date="2018-11-23T11:34:00Z">
        <w:r w:rsidDel="008E1AF5">
          <w:rPr>
            <w:rFonts w:ascii="Times New Roman" w:hAnsi="Times New Roman"/>
            <w:i/>
            <w:iCs/>
            <w:sz w:val="24"/>
            <w:szCs w:val="24"/>
          </w:rPr>
          <w:delText>Built-</w:delText>
        </w:r>
        <w:r w:rsidRPr="008E1AF5" w:rsidDel="008E1AF5">
          <w:rPr>
            <w:rFonts w:ascii="Times New Roman" w:hAnsi="Times New Roman"/>
            <w:iCs/>
            <w:sz w:val="24"/>
            <w:szCs w:val="24"/>
            <w:rPrChange w:id="351" w:author="Thibaut Cuvelier" w:date="2018-11-23T11:34:00Z">
              <w:rPr>
                <w:rFonts w:ascii="Times New Roman" w:hAnsi="Times New Roman"/>
                <w:i/>
                <w:iCs/>
                <w:sz w:val="24"/>
                <w:szCs w:val="24"/>
              </w:rPr>
            </w:rPrChange>
          </w:rPr>
          <w:delText>in</w:delText>
        </w:r>
      </w:del>
      <w:ins w:id="352" w:author="Thibaut Cuvelier" w:date="2018-11-23T11:34:00Z">
        <w:r w:rsidR="008E1AF5" w:rsidRPr="008E1AF5">
          <w:rPr>
            <w:rFonts w:ascii="Times New Roman" w:hAnsi="Times New Roman"/>
            <w:iCs/>
            <w:sz w:val="24"/>
            <w:szCs w:val="24"/>
            <w:lang w:val="en-BE"/>
            <w:rPrChange w:id="353" w:author="Thibaut Cuvelier" w:date="2018-11-23T11:34:00Z">
              <w:rPr>
                <w:rFonts w:ascii="Times New Roman" w:hAnsi="Times New Roman"/>
                <w:i/>
                <w:iCs/>
                <w:sz w:val="24"/>
                <w:szCs w:val="24"/>
                <w:lang w:val="en-BE"/>
              </w:rPr>
            </w:rPrChange>
          </w:rPr>
          <w:t>de base</w:t>
        </w:r>
      </w:ins>
      <w:r>
        <w:rPr>
          <w:rFonts w:ascii="Times New Roman" w:hAnsi="Times New Roman"/>
          <w:sz w:val="24"/>
          <w:szCs w:val="24"/>
        </w:rPr>
        <w:t xml:space="preserve"> seulement</w:t>
      </w:r>
      <w:ins w:id="354" w:author="Thibaut Cuvelier" w:date="2018-11-23T11:34:00Z">
        <w:r w:rsidR="008E1AF5">
          <w:rPr>
            <w:rFonts w:ascii="Times New Roman" w:hAnsi="Times New Roman"/>
            <w:sz w:val="24"/>
            <w:szCs w:val="24"/>
            <w:lang w:val="en-BE"/>
          </w:rPr>
          <w:t xml:space="preserve"> (</w:t>
        </w:r>
        <w:r w:rsidR="008E1AF5">
          <w:rPr>
            <w:rFonts w:ascii="Times New Roman" w:hAnsi="Times New Roman"/>
            <w:i/>
            <w:sz w:val="24"/>
            <w:szCs w:val="24"/>
            <w:lang w:val="en-BE"/>
          </w:rPr>
          <w:t>built-in</w:t>
        </w:r>
        <w:r w:rsidR="008E1AF5">
          <w:rPr>
            <w:rFonts w:ascii="Times New Roman" w:hAnsi="Times New Roman"/>
            <w:sz w:val="24"/>
            <w:szCs w:val="24"/>
            <w:lang w:val="en-BE"/>
          </w:rPr>
          <w:t xml:space="preserve">), </w:t>
        </w:r>
      </w:ins>
      <w:del w:id="355" w:author="Thibaut Cuvelier" w:date="2018-11-23T11:34:00Z">
        <w:r w:rsidDel="008E1AF5">
          <w:rPr>
            <w:rFonts w:ascii="Times New Roman" w:hAnsi="Times New Roman"/>
            <w:sz w:val="24"/>
            <w:szCs w:val="24"/>
          </w:rPr>
          <w:delText xml:space="preserve"> (</w:delText>
        </w:r>
      </w:del>
      <w:r>
        <w:rPr>
          <w:rFonts w:ascii="Times New Roman" w:hAnsi="Times New Roman"/>
          <w:sz w:val="24"/>
          <w:szCs w:val="24"/>
        </w:rPr>
        <w:t>pour toutes les plateformes</w:t>
      </w:r>
      <w:ins w:id="356" w:author="Thibaut Cuvelier" w:date="2018-11-23T11:34:00Z">
        <w:r w:rsidR="008E1AF5">
          <w:rPr>
            <w:rFonts w:ascii="Times New Roman" w:hAnsi="Times New Roman"/>
            <w:sz w:val="24"/>
            <w:szCs w:val="24"/>
            <w:lang w:val="en-BE"/>
          </w:rPr>
          <w:t>,</w:t>
        </w:r>
      </w:ins>
      <w:del w:id="357" w:author="Thibaut Cuvelier" w:date="2018-11-23T11:34:00Z">
        <w:r w:rsidDel="008E1AF5">
          <w:rPr>
            <w:rFonts w:ascii="Times New Roman" w:hAnsi="Times New Roman"/>
            <w:sz w:val="24"/>
            <w:szCs w:val="24"/>
          </w:rPr>
          <w:delText>)</w:delText>
        </w:r>
      </w:del>
      <w:r>
        <w:rPr>
          <w:rFonts w:ascii="Times New Roman" w:hAnsi="Times New Roman"/>
          <w:sz w:val="24"/>
          <w:szCs w:val="24"/>
        </w:rPr>
        <w:t xml:space="preserve"> dans l'assistant Qt Quick Application. Nommons l'application </w:t>
      </w:r>
      <w:proofErr w:type="spellStart"/>
      <w:r>
        <w:rPr>
          <w:rFonts w:ascii="Times New Roman" w:hAnsi="Times New Roman"/>
          <w:i/>
          <w:iCs/>
          <w:sz w:val="24"/>
          <w:szCs w:val="24"/>
        </w:rPr>
        <w:t>noteapp</w:t>
      </w:r>
      <w:proofErr w:type="spellEnd"/>
      <w:r>
        <w:rPr>
          <w:rFonts w:ascii="Times New Roman" w:hAnsi="Times New Roman"/>
          <w:i/>
          <w:iCs/>
          <w:sz w:val="24"/>
          <w:szCs w:val="24"/>
        </w:rPr>
        <w:t>.</w:t>
      </w:r>
    </w:p>
    <w:p w14:paraId="54CD25D1" w14:textId="2B877662"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Nous avons donc maintenant un nouveau projet créé depuis l'assistant et on remarque qu'un projet </w:t>
      </w:r>
      <w:r>
        <w:rPr>
          <w:rFonts w:ascii="Times New Roman" w:hAnsi="Times New Roman"/>
          <w:i/>
          <w:iCs/>
          <w:sz w:val="24"/>
          <w:szCs w:val="24"/>
        </w:rPr>
        <w:t>qtquick2applicationviewer</w:t>
      </w:r>
      <w:r>
        <w:rPr>
          <w:rFonts w:ascii="Times New Roman" w:hAnsi="Times New Roman"/>
          <w:sz w:val="24"/>
          <w:szCs w:val="24"/>
        </w:rPr>
        <w:t xml:space="preserve"> a été généré en même temps. Le projet </w:t>
      </w:r>
      <w:r>
        <w:rPr>
          <w:rFonts w:ascii="Times New Roman" w:hAnsi="Times New Roman"/>
          <w:i/>
          <w:iCs/>
          <w:sz w:val="24"/>
          <w:szCs w:val="24"/>
        </w:rPr>
        <w:t xml:space="preserve">qtquick2applicationviewer </w:t>
      </w:r>
      <w:r>
        <w:rPr>
          <w:rFonts w:ascii="Times New Roman" w:hAnsi="Times New Roman"/>
          <w:sz w:val="24"/>
          <w:szCs w:val="24"/>
        </w:rPr>
        <w:t>est un</w:t>
      </w:r>
      <w:del w:id="358" w:author="Thibaut Cuvelier" w:date="2018-11-23T11:34:00Z">
        <w:r w:rsidDel="008E1AF5">
          <w:rPr>
            <w:rFonts w:ascii="Times New Roman" w:hAnsi="Times New Roman"/>
            <w:sz w:val="24"/>
            <w:szCs w:val="24"/>
          </w:rPr>
          <w:delText xml:space="preserve"> </w:delText>
        </w:r>
      </w:del>
      <w:ins w:id="359" w:author="Thibaut Cuvelier" w:date="2018-11-23T11:34:00Z">
        <w:r w:rsidR="008E1AF5">
          <w:rPr>
            <w:rFonts w:ascii="Times New Roman" w:hAnsi="Times New Roman"/>
            <w:sz w:val="24"/>
            <w:szCs w:val="24"/>
            <w:lang w:val="en-BE"/>
          </w:rPr>
          <w:t>“</w:t>
        </w:r>
      </w:ins>
      <w:r>
        <w:rPr>
          <w:rFonts w:ascii="Times New Roman" w:hAnsi="Times New Roman"/>
          <w:sz w:val="24"/>
          <w:szCs w:val="24"/>
        </w:rPr>
        <w:t>'modèle</w:t>
      </w:r>
      <w:ins w:id="360" w:author="Thibaut Cuvelier" w:date="2018-11-23T11:34:00Z">
        <w:r w:rsidR="008E1AF5">
          <w:rPr>
            <w:rFonts w:ascii="Times New Roman" w:hAnsi="Times New Roman"/>
            <w:sz w:val="24"/>
            <w:szCs w:val="24"/>
            <w:lang w:val="en-BE"/>
          </w:rPr>
          <w:t>”</w:t>
        </w:r>
      </w:ins>
      <w:del w:id="361" w:author="Thibaut Cuvelier" w:date="2018-11-23T11:34:00Z">
        <w:r w:rsidDel="008E1AF5">
          <w:rPr>
            <w:rFonts w:ascii="Times New Roman" w:hAnsi="Times New Roman"/>
            <w:sz w:val="24"/>
            <w:szCs w:val="24"/>
          </w:rPr>
          <w:delText>'</w:delText>
        </w:r>
      </w:del>
      <w:r>
        <w:rPr>
          <w:rFonts w:ascii="Times New Roman" w:hAnsi="Times New Roman"/>
          <w:sz w:val="24"/>
          <w:szCs w:val="24"/>
        </w:rPr>
        <w:t xml:space="preserve"> basique qui charge les fichiers QML.</w:t>
      </w:r>
    </w:p>
    <w:p w14:paraId="5D30A7B4" w14:textId="75E35DBE"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Cette application, qui est très commune pour déployer des applications Qt Quick à travers des appareils, </w:t>
      </w:r>
      <w:del w:id="362" w:author="Thibaut Cuvelier" w:date="2018-11-23T11:34:00Z">
        <w:r w:rsidDel="008E1AF5">
          <w:rPr>
            <w:rFonts w:ascii="Times New Roman" w:hAnsi="Times New Roman"/>
            <w:sz w:val="24"/>
            <w:szCs w:val="24"/>
          </w:rPr>
          <w:delText>inclu</w:delText>
        </w:r>
      </w:del>
      <w:ins w:id="363" w:author="Thibaut Cuvelier" w:date="2018-11-23T11:34:00Z">
        <w:r w:rsidR="008E1AF5">
          <w:rPr>
            <w:rFonts w:ascii="Times New Roman" w:hAnsi="Times New Roman"/>
            <w:sz w:val="24"/>
            <w:szCs w:val="24"/>
          </w:rPr>
          <w:t>inclut</w:t>
        </w:r>
      </w:ins>
      <w:del w:id="364" w:author="Thibaut Cuvelier" w:date="2018-11-23T11:34:00Z">
        <w:r w:rsidDel="008E1AF5">
          <w:rPr>
            <w:rFonts w:ascii="Times New Roman" w:hAnsi="Times New Roman"/>
            <w:sz w:val="24"/>
            <w:szCs w:val="24"/>
          </w:rPr>
          <w:delText>s</w:delText>
        </w:r>
      </w:del>
      <w:r>
        <w:rPr>
          <w:rFonts w:ascii="Times New Roman" w:hAnsi="Times New Roman"/>
          <w:sz w:val="24"/>
          <w:szCs w:val="24"/>
        </w:rPr>
        <w:t xml:space="preserve"> plusieurs code</w:t>
      </w:r>
      <w:ins w:id="365" w:author="Thibaut Cuvelier" w:date="2018-11-23T11:34:00Z">
        <w:r w:rsidR="008E1AF5">
          <w:rPr>
            <w:rFonts w:ascii="Times New Roman" w:hAnsi="Times New Roman"/>
            <w:sz w:val="24"/>
            <w:szCs w:val="24"/>
            <w:lang w:val="en-BE"/>
          </w:rPr>
          <w:t>s</w:t>
        </w:r>
      </w:ins>
      <w:r>
        <w:rPr>
          <w:rFonts w:ascii="Times New Roman" w:hAnsi="Times New Roman"/>
          <w:sz w:val="24"/>
          <w:szCs w:val="24"/>
        </w:rPr>
        <w:t xml:space="preserve"> spécifique</w:t>
      </w:r>
      <w:ins w:id="366" w:author="Thibaut Cuvelier" w:date="2018-11-23T11:34:00Z">
        <w:r w:rsidR="008E1AF5">
          <w:rPr>
            <w:rFonts w:ascii="Times New Roman" w:hAnsi="Times New Roman"/>
            <w:sz w:val="24"/>
            <w:szCs w:val="24"/>
            <w:lang w:val="en-BE"/>
          </w:rPr>
          <w:t>s</w:t>
        </w:r>
      </w:ins>
      <w:r>
        <w:rPr>
          <w:rFonts w:ascii="Times New Roman" w:hAnsi="Times New Roman"/>
          <w:sz w:val="24"/>
          <w:szCs w:val="24"/>
        </w:rPr>
        <w:t xml:space="preserve"> aux plateformes pour chacune des cibles de déploiement.</w:t>
      </w:r>
    </w:p>
    <w:p w14:paraId="2E9E89FF" w14:textId="711D6D3F" w:rsidR="001A5D0A" w:rsidRDefault="002E797E">
      <w:pPr>
        <w:pStyle w:val="PreformattedText"/>
        <w:spacing w:after="283"/>
        <w:rPr>
          <w:rFonts w:ascii="Times New Roman" w:hAnsi="Times New Roman"/>
          <w:sz w:val="24"/>
          <w:szCs w:val="24"/>
        </w:rPr>
      </w:pPr>
      <w:r>
        <w:rPr>
          <w:rFonts w:ascii="Times New Roman" w:hAnsi="Times New Roman"/>
          <w:sz w:val="24"/>
          <w:szCs w:val="24"/>
        </w:rPr>
        <w:t>Nous ne parlerons pas de ces parties spécifiques du code</w:t>
      </w:r>
      <w:ins w:id="367" w:author="Thibaut Cuvelier" w:date="2018-11-23T11:35:00Z">
        <w:r w:rsidR="008E1AF5">
          <w:rPr>
            <w:rFonts w:ascii="Times New Roman" w:hAnsi="Times New Roman"/>
            <w:sz w:val="24"/>
            <w:szCs w:val="24"/>
            <w:lang w:val="en-BE"/>
          </w:rPr>
          <w:t>,</w:t>
        </w:r>
      </w:ins>
      <w:r>
        <w:rPr>
          <w:rFonts w:ascii="Times New Roman" w:hAnsi="Times New Roman"/>
          <w:sz w:val="24"/>
          <w:szCs w:val="24"/>
        </w:rPr>
        <w:t xml:space="preserve"> car ce n'est pas l'objectif de ce guide.</w:t>
      </w:r>
    </w:p>
    <w:p w14:paraId="1320BACE" w14:textId="132D549C"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Néanmoins, il y a quelques particularités de </w:t>
      </w:r>
      <w:r>
        <w:rPr>
          <w:rFonts w:ascii="Times New Roman" w:hAnsi="Times New Roman"/>
          <w:i/>
          <w:iCs/>
          <w:sz w:val="24"/>
          <w:szCs w:val="24"/>
        </w:rPr>
        <w:t>qtquick2applicationviewer</w:t>
      </w:r>
      <w:del w:id="368" w:author="Thibaut Cuvelier" w:date="2018-11-23T11:35:00Z">
        <w:r w:rsidDel="008E1AF5">
          <w:rPr>
            <w:rFonts w:ascii="Times New Roman" w:hAnsi="Times New Roman"/>
            <w:i/>
            <w:iCs/>
            <w:sz w:val="24"/>
            <w:szCs w:val="24"/>
          </w:rPr>
          <w:delText>*</w:delText>
        </w:r>
      </w:del>
      <w:r>
        <w:rPr>
          <w:rFonts w:ascii="Times New Roman" w:hAnsi="Times New Roman"/>
          <w:sz w:val="24"/>
          <w:szCs w:val="24"/>
        </w:rPr>
        <w:t xml:space="preserve"> qui nous limitent pour réaliser ce que l'on souhaite. L'application attend du développeur qu'il envoi</w:t>
      </w:r>
      <w:ins w:id="369" w:author="Thibaut Cuvelier" w:date="2018-11-23T11:35:00Z">
        <w:r w:rsidR="008E1AF5">
          <w:rPr>
            <w:rFonts w:ascii="Times New Roman" w:hAnsi="Times New Roman"/>
            <w:sz w:val="24"/>
            <w:szCs w:val="24"/>
            <w:lang w:val="en-BE"/>
          </w:rPr>
          <w:t>e</w:t>
        </w:r>
      </w:ins>
      <w:del w:id="370" w:author="Thibaut Cuvelier" w:date="2018-11-23T11:35:00Z">
        <w:r w:rsidDel="008E1AF5">
          <w:rPr>
            <w:rFonts w:ascii="Times New Roman" w:hAnsi="Times New Roman"/>
            <w:sz w:val="24"/>
            <w:szCs w:val="24"/>
          </w:rPr>
          <w:delText>t</w:delText>
        </w:r>
      </w:del>
      <w:r>
        <w:rPr>
          <w:rFonts w:ascii="Times New Roman" w:hAnsi="Times New Roman"/>
          <w:sz w:val="24"/>
          <w:szCs w:val="24"/>
        </w:rPr>
        <w:t xml:space="preserve"> les fichiers QML </w:t>
      </w:r>
      <w:del w:id="371" w:author="Thibaut Cuvelier" w:date="2018-11-23T11:35:00Z">
        <w:r w:rsidDel="008E1AF5">
          <w:rPr>
            <w:rFonts w:ascii="Times New Roman" w:hAnsi="Times New Roman"/>
            <w:sz w:val="24"/>
            <w:szCs w:val="24"/>
          </w:rPr>
          <w:delText>q</w:delText>
        </w:r>
      </w:del>
      <w:ins w:id="372" w:author="Thibaut Cuvelier" w:date="2018-11-23T11:35:00Z">
        <w:r w:rsidR="008E1AF5">
          <w:rPr>
            <w:rFonts w:ascii="Times New Roman" w:hAnsi="Times New Roman"/>
            <w:sz w:val="24"/>
            <w:szCs w:val="24"/>
            <w:lang w:val="en-BE"/>
          </w:rPr>
          <w:t>a</w:t>
        </w:r>
      </w:ins>
      <w:proofErr w:type="spellStart"/>
      <w:r>
        <w:rPr>
          <w:rFonts w:ascii="Times New Roman" w:hAnsi="Times New Roman"/>
          <w:sz w:val="24"/>
          <w:szCs w:val="24"/>
        </w:rPr>
        <w:t>vec</w:t>
      </w:r>
      <w:proofErr w:type="spellEnd"/>
      <w:r>
        <w:rPr>
          <w:rFonts w:ascii="Times New Roman" w:hAnsi="Times New Roman"/>
          <w:sz w:val="24"/>
          <w:szCs w:val="24"/>
        </w:rPr>
        <w:t xml:space="preserve"> le fichier exécutable en binaire. Utiliser le</w:t>
      </w:r>
      <w:ins w:id="373" w:author="Thibaut Cuvelier" w:date="2018-11-23T11:35:00Z">
        <w:r w:rsidR="008E1AF5">
          <w:rPr>
            <w:rFonts w:ascii="Times New Roman" w:hAnsi="Times New Roman"/>
            <w:sz w:val="24"/>
            <w:szCs w:val="24"/>
            <w:lang w:val="en-BE"/>
          </w:rPr>
          <w:t xml:space="preserve">s </w:t>
        </w:r>
        <w:proofErr w:type="spellStart"/>
        <w:r w:rsidR="008E1AF5">
          <w:rPr>
            <w:rFonts w:ascii="Times New Roman" w:hAnsi="Times New Roman"/>
            <w:sz w:val="24"/>
            <w:szCs w:val="24"/>
            <w:lang w:val="en-BE"/>
          </w:rPr>
          <w:t>ressources</w:t>
        </w:r>
        <w:proofErr w:type="spellEnd"/>
        <w:r w:rsidR="008E1AF5">
          <w:rPr>
            <w:rFonts w:ascii="Times New Roman" w:hAnsi="Times New Roman"/>
            <w:sz w:val="24"/>
            <w:szCs w:val="24"/>
            <w:lang w:val="en-BE"/>
          </w:rPr>
          <w:t xml:space="preserve"> de</w:t>
        </w:r>
      </w:ins>
      <w:r>
        <w:rPr>
          <w:rFonts w:ascii="Times New Roman" w:hAnsi="Times New Roman"/>
          <w:sz w:val="24"/>
          <w:szCs w:val="24"/>
        </w:rPr>
        <w:t xml:space="preserve"> Qt </w:t>
      </w:r>
      <w:del w:id="374" w:author="Thibaut Cuvelier" w:date="2018-11-23T11:35:00Z">
        <w:r w:rsidDel="008E1AF5">
          <w:rPr>
            <w:rFonts w:ascii="Times New Roman" w:hAnsi="Times New Roman"/>
            <w:sz w:val="24"/>
            <w:szCs w:val="24"/>
          </w:rPr>
          <w:delText xml:space="preserve">Resource System </w:delText>
        </w:r>
      </w:del>
      <w:r>
        <w:rPr>
          <w:rFonts w:ascii="Times New Roman" w:hAnsi="Times New Roman"/>
          <w:sz w:val="24"/>
          <w:szCs w:val="24"/>
        </w:rPr>
        <w:t>devient impossible, mais nous verrons comment passer outre ce problème.</w:t>
      </w:r>
    </w:p>
    <w:p w14:paraId="69AB2908" w14:textId="50C6C071"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Pour le projet </w:t>
      </w:r>
      <w:proofErr w:type="spellStart"/>
      <w:r>
        <w:rPr>
          <w:rFonts w:ascii="Times New Roman" w:hAnsi="Times New Roman"/>
          <w:sz w:val="24"/>
          <w:szCs w:val="24"/>
        </w:rPr>
        <w:t>noteapp</w:t>
      </w:r>
      <w:proofErr w:type="spellEnd"/>
      <w:del w:id="375" w:author="Thibaut Cuvelier" w:date="2018-11-23T11:35:00Z">
        <w:r w:rsidDel="008E1AF5">
          <w:rPr>
            <w:rFonts w:ascii="Times New Roman" w:hAnsi="Times New Roman"/>
            <w:sz w:val="24"/>
            <w:szCs w:val="24"/>
          </w:rPr>
          <w:delText>*</w:delText>
        </w:r>
      </w:del>
      <w:r>
        <w:rPr>
          <w:rFonts w:ascii="Times New Roman" w:hAnsi="Times New Roman"/>
          <w:sz w:val="24"/>
          <w:szCs w:val="24"/>
        </w:rPr>
        <w:t xml:space="preserve">, il y a un fichier source, </w:t>
      </w:r>
      <w:r>
        <w:rPr>
          <w:rFonts w:ascii="Times New Roman" w:hAnsi="Times New Roman"/>
          <w:i/>
          <w:iCs/>
          <w:sz w:val="24"/>
          <w:szCs w:val="24"/>
        </w:rPr>
        <w:t>main.cpp.</w:t>
      </w:r>
      <w:r>
        <w:rPr>
          <w:rFonts w:ascii="Times New Roman" w:hAnsi="Times New Roman"/>
          <w:sz w:val="24"/>
          <w:szCs w:val="24"/>
        </w:rPr>
        <w:t xml:space="preserve"> Dans le fichier main.cpp, nous verrons comment l'objet </w:t>
      </w:r>
      <w:proofErr w:type="spellStart"/>
      <w:r>
        <w:rPr>
          <w:rFonts w:ascii="Times New Roman" w:hAnsi="Times New Roman"/>
          <w:i/>
          <w:iCs/>
          <w:sz w:val="24"/>
          <w:szCs w:val="24"/>
        </w:rPr>
        <w:t>viewer</w:t>
      </w:r>
      <w:proofErr w:type="spellEnd"/>
      <w:r>
        <w:rPr>
          <w:rFonts w:ascii="Times New Roman" w:hAnsi="Times New Roman"/>
          <w:sz w:val="24"/>
          <w:szCs w:val="24"/>
        </w:rPr>
        <w:t xml:space="preserve">, la classe </w:t>
      </w:r>
      <w:r>
        <w:rPr>
          <w:rFonts w:ascii="Times New Roman" w:hAnsi="Times New Roman"/>
          <w:i/>
          <w:iCs/>
          <w:sz w:val="24"/>
          <w:szCs w:val="24"/>
        </w:rPr>
        <w:t>QtQuick2ApplicationViewer</w:t>
      </w:r>
      <w:r>
        <w:rPr>
          <w:rFonts w:ascii="Times New Roman" w:hAnsi="Times New Roman"/>
          <w:sz w:val="24"/>
          <w:szCs w:val="24"/>
        </w:rPr>
        <w:t xml:space="preserve">, est utilisée pour charger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en appelant la fonction </w:t>
      </w:r>
      <w:r>
        <w:rPr>
          <w:rFonts w:ascii="Times New Roman" w:hAnsi="Times New Roman"/>
          <w:i/>
          <w:iCs/>
          <w:sz w:val="24"/>
          <w:szCs w:val="24"/>
        </w:rPr>
        <w:t>QtQuick2</w:t>
      </w:r>
      <w:proofErr w:type="gramStart"/>
      <w:r>
        <w:rPr>
          <w:rFonts w:ascii="Times New Roman" w:hAnsi="Times New Roman"/>
          <w:i/>
          <w:iCs/>
          <w:sz w:val="24"/>
          <w:szCs w:val="24"/>
        </w:rPr>
        <w:t>ApplicationViewer::</w:t>
      </w:r>
      <w:proofErr w:type="spellStart"/>
      <w:proofErr w:type="gramEnd"/>
      <w:r>
        <w:rPr>
          <w:rFonts w:ascii="Times New Roman" w:hAnsi="Times New Roman"/>
          <w:i/>
          <w:iCs/>
          <w:sz w:val="24"/>
          <w:szCs w:val="24"/>
        </w:rPr>
        <w:t>setMainQmlFile</w:t>
      </w:r>
      <w:proofErr w:type="spellEnd"/>
      <w:r>
        <w:rPr>
          <w:rFonts w:ascii="Times New Roman" w:hAnsi="Times New Roman"/>
          <w:i/>
          <w:iCs/>
          <w:sz w:val="24"/>
          <w:szCs w:val="24"/>
        </w:rPr>
        <w:t>().</w:t>
      </w:r>
    </w:p>
    <w:p w14:paraId="6651FA96" w14:textId="77777777" w:rsidR="001A5D0A" w:rsidRPr="00C67828" w:rsidRDefault="002E797E">
      <w:pPr>
        <w:pStyle w:val="PreformattedText"/>
        <w:spacing w:after="283"/>
        <w:rPr>
          <w:rFonts w:ascii="Times New Roman" w:hAnsi="Times New Roman"/>
          <w:i/>
          <w:iCs/>
          <w:sz w:val="24"/>
          <w:szCs w:val="24"/>
          <w:lang w:val="en-US"/>
          <w:rPrChange w:id="376"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377" w:author="Thibaut Cuvelier" w:date="2018-11-23T01:08:00Z">
            <w:rPr>
              <w:rFonts w:ascii="Times New Roman" w:hAnsi="Times New Roman"/>
              <w:i/>
              <w:iCs/>
              <w:sz w:val="24"/>
              <w:szCs w:val="24"/>
            </w:rPr>
          </w:rPrChange>
        </w:rPr>
        <w:t>// main.cpp</w:t>
      </w:r>
    </w:p>
    <w:p w14:paraId="72072ECC" w14:textId="77777777" w:rsidR="001A5D0A" w:rsidRPr="00C67828" w:rsidRDefault="002E797E">
      <w:pPr>
        <w:pStyle w:val="PreformattedText"/>
        <w:spacing w:after="283"/>
        <w:rPr>
          <w:rFonts w:ascii="Times New Roman" w:hAnsi="Times New Roman"/>
          <w:i/>
          <w:iCs/>
          <w:sz w:val="24"/>
          <w:szCs w:val="24"/>
          <w:lang w:val="en-US"/>
          <w:rPrChange w:id="378"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379" w:author="Thibaut Cuvelier" w:date="2018-11-23T01:08:00Z">
            <w:rPr>
              <w:rFonts w:ascii="Times New Roman" w:hAnsi="Times New Roman"/>
              <w:i/>
              <w:iCs/>
              <w:sz w:val="24"/>
              <w:szCs w:val="24"/>
            </w:rPr>
          </w:rPrChange>
        </w:rPr>
        <w:t>...</w:t>
      </w:r>
    </w:p>
    <w:p w14:paraId="189B2DF1" w14:textId="77777777" w:rsidR="001A5D0A" w:rsidRPr="00C67828" w:rsidRDefault="002E797E">
      <w:pPr>
        <w:pStyle w:val="PreformattedText"/>
        <w:spacing w:after="283"/>
        <w:rPr>
          <w:rFonts w:ascii="Times New Roman" w:hAnsi="Times New Roman"/>
          <w:i/>
          <w:iCs/>
          <w:sz w:val="24"/>
          <w:szCs w:val="24"/>
          <w:lang w:val="en-US"/>
          <w:rPrChange w:id="380"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381" w:author="Thibaut Cuvelier" w:date="2018-11-23T01:08:00Z">
            <w:rPr>
              <w:rFonts w:ascii="Times New Roman" w:hAnsi="Times New Roman"/>
              <w:i/>
              <w:iCs/>
              <w:sz w:val="24"/>
              <w:szCs w:val="24"/>
            </w:rPr>
          </w:rPrChange>
        </w:rPr>
        <w:t xml:space="preserve">int </w:t>
      </w:r>
      <w:proofErr w:type="gramStart"/>
      <w:r w:rsidRPr="00C67828">
        <w:rPr>
          <w:rFonts w:ascii="Times New Roman" w:hAnsi="Times New Roman"/>
          <w:i/>
          <w:iCs/>
          <w:sz w:val="24"/>
          <w:szCs w:val="24"/>
          <w:lang w:val="en-US"/>
          <w:rPrChange w:id="382" w:author="Thibaut Cuvelier" w:date="2018-11-23T01:08:00Z">
            <w:rPr>
              <w:rFonts w:ascii="Times New Roman" w:hAnsi="Times New Roman"/>
              <w:i/>
              <w:iCs/>
              <w:sz w:val="24"/>
              <w:szCs w:val="24"/>
            </w:rPr>
          </w:rPrChange>
        </w:rPr>
        <w:t>main(</w:t>
      </w:r>
      <w:proofErr w:type="gramEnd"/>
      <w:r w:rsidRPr="00C67828">
        <w:rPr>
          <w:rFonts w:ascii="Times New Roman" w:hAnsi="Times New Roman"/>
          <w:i/>
          <w:iCs/>
          <w:sz w:val="24"/>
          <w:szCs w:val="24"/>
          <w:lang w:val="en-US"/>
          <w:rPrChange w:id="383" w:author="Thibaut Cuvelier" w:date="2018-11-23T01:08:00Z">
            <w:rPr>
              <w:rFonts w:ascii="Times New Roman" w:hAnsi="Times New Roman"/>
              <w:i/>
              <w:iCs/>
              <w:sz w:val="24"/>
              <w:szCs w:val="24"/>
            </w:rPr>
          </w:rPrChange>
        </w:rPr>
        <w:t xml:space="preserve">int </w:t>
      </w:r>
      <w:proofErr w:type="spellStart"/>
      <w:r w:rsidRPr="00C67828">
        <w:rPr>
          <w:rFonts w:ascii="Times New Roman" w:hAnsi="Times New Roman"/>
          <w:i/>
          <w:iCs/>
          <w:sz w:val="24"/>
          <w:szCs w:val="24"/>
          <w:lang w:val="en-US"/>
          <w:rPrChange w:id="384" w:author="Thibaut Cuvelier" w:date="2018-11-23T01:08:00Z">
            <w:rPr>
              <w:rFonts w:ascii="Times New Roman" w:hAnsi="Times New Roman"/>
              <w:i/>
              <w:iCs/>
              <w:sz w:val="24"/>
              <w:szCs w:val="24"/>
            </w:rPr>
          </w:rPrChange>
        </w:rPr>
        <w:t>argc</w:t>
      </w:r>
      <w:proofErr w:type="spellEnd"/>
      <w:r w:rsidRPr="00C67828">
        <w:rPr>
          <w:rFonts w:ascii="Times New Roman" w:hAnsi="Times New Roman"/>
          <w:i/>
          <w:iCs/>
          <w:sz w:val="24"/>
          <w:szCs w:val="24"/>
          <w:lang w:val="en-US"/>
          <w:rPrChange w:id="385" w:author="Thibaut Cuvelier" w:date="2018-11-23T01:08:00Z">
            <w:rPr>
              <w:rFonts w:ascii="Times New Roman" w:hAnsi="Times New Roman"/>
              <w:i/>
              <w:iCs/>
              <w:sz w:val="24"/>
              <w:szCs w:val="24"/>
            </w:rPr>
          </w:rPrChange>
        </w:rPr>
        <w:t>, char *</w:t>
      </w:r>
      <w:proofErr w:type="spellStart"/>
      <w:r w:rsidRPr="00C67828">
        <w:rPr>
          <w:rFonts w:ascii="Times New Roman" w:hAnsi="Times New Roman"/>
          <w:i/>
          <w:iCs/>
          <w:sz w:val="24"/>
          <w:szCs w:val="24"/>
          <w:lang w:val="en-US"/>
          <w:rPrChange w:id="386" w:author="Thibaut Cuvelier" w:date="2018-11-23T01:08:00Z">
            <w:rPr>
              <w:rFonts w:ascii="Times New Roman" w:hAnsi="Times New Roman"/>
              <w:i/>
              <w:iCs/>
              <w:sz w:val="24"/>
              <w:szCs w:val="24"/>
            </w:rPr>
          </w:rPrChange>
        </w:rPr>
        <w:t>argv</w:t>
      </w:r>
      <w:proofErr w:type="spellEnd"/>
      <w:r w:rsidRPr="00C67828">
        <w:rPr>
          <w:rFonts w:ascii="Times New Roman" w:hAnsi="Times New Roman"/>
          <w:i/>
          <w:iCs/>
          <w:sz w:val="24"/>
          <w:szCs w:val="24"/>
          <w:lang w:val="en-US"/>
          <w:rPrChange w:id="387" w:author="Thibaut Cuvelier" w:date="2018-11-23T01:08:00Z">
            <w:rPr>
              <w:rFonts w:ascii="Times New Roman" w:hAnsi="Times New Roman"/>
              <w:i/>
              <w:iCs/>
              <w:sz w:val="24"/>
              <w:szCs w:val="24"/>
            </w:rPr>
          </w:rPrChange>
        </w:rPr>
        <w:t>[])</w:t>
      </w:r>
    </w:p>
    <w:p w14:paraId="143E2456" w14:textId="77777777" w:rsidR="001A5D0A" w:rsidRPr="00C67828" w:rsidRDefault="002E797E">
      <w:pPr>
        <w:pStyle w:val="PreformattedText"/>
        <w:spacing w:after="283"/>
        <w:rPr>
          <w:rFonts w:ascii="Times New Roman" w:hAnsi="Times New Roman"/>
          <w:i/>
          <w:iCs/>
          <w:sz w:val="24"/>
          <w:szCs w:val="24"/>
          <w:lang w:val="en-US"/>
          <w:rPrChange w:id="388"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389" w:author="Thibaut Cuvelier" w:date="2018-11-23T01:08:00Z">
            <w:rPr>
              <w:rFonts w:ascii="Times New Roman" w:hAnsi="Times New Roman"/>
              <w:i/>
              <w:iCs/>
              <w:sz w:val="24"/>
              <w:szCs w:val="24"/>
            </w:rPr>
          </w:rPrChange>
        </w:rPr>
        <w:lastRenderedPageBreak/>
        <w:t>{</w:t>
      </w:r>
    </w:p>
    <w:p w14:paraId="2F04AA0C" w14:textId="77777777" w:rsidR="001A5D0A" w:rsidRPr="00C67828" w:rsidRDefault="002E797E">
      <w:pPr>
        <w:pStyle w:val="PreformattedText"/>
        <w:spacing w:after="283"/>
        <w:rPr>
          <w:rFonts w:ascii="Times New Roman" w:hAnsi="Times New Roman"/>
          <w:i/>
          <w:iCs/>
          <w:sz w:val="24"/>
          <w:szCs w:val="24"/>
          <w:lang w:val="en-US"/>
          <w:rPrChange w:id="390" w:author="Thibaut Cuvelier" w:date="2018-11-23T01:08:00Z">
            <w:rPr>
              <w:rFonts w:ascii="Times New Roman" w:hAnsi="Times New Roman"/>
              <w:i/>
              <w:iCs/>
              <w:sz w:val="24"/>
              <w:szCs w:val="24"/>
            </w:rPr>
          </w:rPrChange>
        </w:rPr>
      </w:pPr>
      <w:proofErr w:type="spellStart"/>
      <w:r w:rsidRPr="00C67828">
        <w:rPr>
          <w:rFonts w:ascii="Times New Roman" w:hAnsi="Times New Roman"/>
          <w:i/>
          <w:iCs/>
          <w:sz w:val="24"/>
          <w:szCs w:val="24"/>
          <w:lang w:val="en-US"/>
          <w:rPrChange w:id="391" w:author="Thibaut Cuvelier" w:date="2018-11-23T01:08:00Z">
            <w:rPr>
              <w:rFonts w:ascii="Times New Roman" w:hAnsi="Times New Roman"/>
              <w:i/>
              <w:iCs/>
              <w:sz w:val="24"/>
              <w:szCs w:val="24"/>
            </w:rPr>
          </w:rPrChange>
        </w:rPr>
        <w:t>QGuiApplication</w:t>
      </w:r>
      <w:proofErr w:type="spellEnd"/>
      <w:r w:rsidRPr="00C67828">
        <w:rPr>
          <w:rFonts w:ascii="Times New Roman" w:hAnsi="Times New Roman"/>
          <w:i/>
          <w:iCs/>
          <w:sz w:val="24"/>
          <w:szCs w:val="24"/>
          <w:lang w:val="en-US"/>
          <w:rPrChange w:id="392" w:author="Thibaut Cuvelier" w:date="2018-11-23T01:08:00Z">
            <w:rPr>
              <w:rFonts w:ascii="Times New Roman" w:hAnsi="Times New Roman"/>
              <w:i/>
              <w:iCs/>
              <w:sz w:val="24"/>
              <w:szCs w:val="24"/>
            </w:rPr>
          </w:rPrChange>
        </w:rPr>
        <w:t xml:space="preserve"> </w:t>
      </w:r>
      <w:proofErr w:type="gramStart"/>
      <w:r w:rsidRPr="00C67828">
        <w:rPr>
          <w:rFonts w:ascii="Times New Roman" w:hAnsi="Times New Roman"/>
          <w:i/>
          <w:iCs/>
          <w:sz w:val="24"/>
          <w:szCs w:val="24"/>
          <w:lang w:val="en-US"/>
          <w:rPrChange w:id="393" w:author="Thibaut Cuvelier" w:date="2018-11-23T01:08:00Z">
            <w:rPr>
              <w:rFonts w:ascii="Times New Roman" w:hAnsi="Times New Roman"/>
              <w:i/>
              <w:iCs/>
              <w:sz w:val="24"/>
              <w:szCs w:val="24"/>
            </w:rPr>
          </w:rPrChange>
        </w:rPr>
        <w:t>app(</w:t>
      </w:r>
      <w:proofErr w:type="spellStart"/>
      <w:proofErr w:type="gramEnd"/>
      <w:r w:rsidRPr="00C67828">
        <w:rPr>
          <w:rFonts w:ascii="Times New Roman" w:hAnsi="Times New Roman"/>
          <w:i/>
          <w:iCs/>
          <w:sz w:val="24"/>
          <w:szCs w:val="24"/>
          <w:lang w:val="en-US"/>
          <w:rPrChange w:id="394" w:author="Thibaut Cuvelier" w:date="2018-11-23T01:08:00Z">
            <w:rPr>
              <w:rFonts w:ascii="Times New Roman" w:hAnsi="Times New Roman"/>
              <w:i/>
              <w:iCs/>
              <w:sz w:val="24"/>
              <w:szCs w:val="24"/>
            </w:rPr>
          </w:rPrChange>
        </w:rPr>
        <w:t>argc</w:t>
      </w:r>
      <w:proofErr w:type="spellEnd"/>
      <w:r w:rsidRPr="00C67828">
        <w:rPr>
          <w:rFonts w:ascii="Times New Roman" w:hAnsi="Times New Roman"/>
          <w:i/>
          <w:iCs/>
          <w:sz w:val="24"/>
          <w:szCs w:val="24"/>
          <w:lang w:val="en-US"/>
          <w:rPrChange w:id="395" w:author="Thibaut Cuvelier" w:date="2018-11-23T01:08:00Z">
            <w:rPr>
              <w:rFonts w:ascii="Times New Roman" w:hAnsi="Times New Roman"/>
              <w:i/>
              <w:iCs/>
              <w:sz w:val="24"/>
              <w:szCs w:val="24"/>
            </w:rPr>
          </w:rPrChange>
        </w:rPr>
        <w:t xml:space="preserve">, </w:t>
      </w:r>
      <w:proofErr w:type="spellStart"/>
      <w:r w:rsidRPr="00C67828">
        <w:rPr>
          <w:rFonts w:ascii="Times New Roman" w:hAnsi="Times New Roman"/>
          <w:i/>
          <w:iCs/>
          <w:sz w:val="24"/>
          <w:szCs w:val="24"/>
          <w:lang w:val="en-US"/>
          <w:rPrChange w:id="396" w:author="Thibaut Cuvelier" w:date="2018-11-23T01:08:00Z">
            <w:rPr>
              <w:rFonts w:ascii="Times New Roman" w:hAnsi="Times New Roman"/>
              <w:i/>
              <w:iCs/>
              <w:sz w:val="24"/>
              <w:szCs w:val="24"/>
            </w:rPr>
          </w:rPrChange>
        </w:rPr>
        <w:t>argv</w:t>
      </w:r>
      <w:proofErr w:type="spellEnd"/>
      <w:r w:rsidRPr="00C67828">
        <w:rPr>
          <w:rFonts w:ascii="Times New Roman" w:hAnsi="Times New Roman"/>
          <w:i/>
          <w:iCs/>
          <w:sz w:val="24"/>
          <w:szCs w:val="24"/>
          <w:lang w:val="en-US"/>
          <w:rPrChange w:id="397" w:author="Thibaut Cuvelier" w:date="2018-11-23T01:08:00Z">
            <w:rPr>
              <w:rFonts w:ascii="Times New Roman" w:hAnsi="Times New Roman"/>
              <w:i/>
              <w:iCs/>
              <w:sz w:val="24"/>
              <w:szCs w:val="24"/>
            </w:rPr>
          </w:rPrChange>
        </w:rPr>
        <w:t>);</w:t>
      </w:r>
    </w:p>
    <w:p w14:paraId="60FC47AE" w14:textId="77777777" w:rsidR="001A5D0A" w:rsidRPr="00C67828" w:rsidRDefault="002E797E">
      <w:pPr>
        <w:pStyle w:val="PreformattedText"/>
        <w:spacing w:after="283"/>
        <w:rPr>
          <w:rFonts w:ascii="Times New Roman" w:hAnsi="Times New Roman"/>
          <w:i/>
          <w:iCs/>
          <w:sz w:val="24"/>
          <w:szCs w:val="24"/>
          <w:lang w:val="en-US"/>
          <w:rPrChange w:id="398"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399" w:author="Thibaut Cuvelier" w:date="2018-11-23T01:08:00Z">
            <w:rPr>
              <w:rFonts w:ascii="Times New Roman" w:hAnsi="Times New Roman"/>
              <w:i/>
              <w:iCs/>
              <w:sz w:val="24"/>
              <w:szCs w:val="24"/>
            </w:rPr>
          </w:rPrChange>
        </w:rPr>
        <w:t>QtQuick2ApplicationViewer viewer;</w:t>
      </w:r>
    </w:p>
    <w:p w14:paraId="4956B654" w14:textId="77777777" w:rsidR="001A5D0A" w:rsidRPr="00C67828" w:rsidRDefault="002E797E">
      <w:pPr>
        <w:pStyle w:val="PreformattedText"/>
        <w:spacing w:after="283"/>
        <w:rPr>
          <w:rFonts w:ascii="Times New Roman" w:hAnsi="Times New Roman"/>
          <w:i/>
          <w:iCs/>
          <w:sz w:val="24"/>
          <w:szCs w:val="24"/>
          <w:lang w:val="en-US"/>
          <w:rPrChange w:id="400" w:author="Thibaut Cuvelier" w:date="2018-11-23T01:08:00Z">
            <w:rPr>
              <w:rFonts w:ascii="Times New Roman" w:hAnsi="Times New Roman"/>
              <w:i/>
              <w:iCs/>
              <w:sz w:val="24"/>
              <w:szCs w:val="24"/>
            </w:rPr>
          </w:rPrChange>
        </w:rPr>
      </w:pPr>
      <w:proofErr w:type="spellStart"/>
      <w:proofErr w:type="gramStart"/>
      <w:r w:rsidRPr="00C67828">
        <w:rPr>
          <w:rFonts w:ascii="Times New Roman" w:hAnsi="Times New Roman"/>
          <w:i/>
          <w:iCs/>
          <w:sz w:val="24"/>
          <w:szCs w:val="24"/>
          <w:lang w:val="en-US"/>
          <w:rPrChange w:id="401" w:author="Thibaut Cuvelier" w:date="2018-11-23T01:08:00Z">
            <w:rPr>
              <w:rFonts w:ascii="Times New Roman" w:hAnsi="Times New Roman"/>
              <w:i/>
              <w:iCs/>
              <w:sz w:val="24"/>
              <w:szCs w:val="24"/>
            </w:rPr>
          </w:rPrChange>
        </w:rPr>
        <w:t>viewer.setMainQmlFile</w:t>
      </w:r>
      <w:proofErr w:type="spellEnd"/>
      <w:proofErr w:type="gramEnd"/>
      <w:r w:rsidRPr="00C67828">
        <w:rPr>
          <w:rFonts w:ascii="Times New Roman" w:hAnsi="Times New Roman"/>
          <w:i/>
          <w:iCs/>
          <w:sz w:val="24"/>
          <w:szCs w:val="24"/>
          <w:lang w:val="en-US"/>
          <w:rPrChange w:id="402" w:author="Thibaut Cuvelier" w:date="2018-11-23T01:08:00Z">
            <w:rPr>
              <w:rFonts w:ascii="Times New Roman" w:hAnsi="Times New Roman"/>
              <w:i/>
              <w:iCs/>
              <w:sz w:val="24"/>
              <w:szCs w:val="24"/>
            </w:rPr>
          </w:rPrChange>
        </w:rPr>
        <w:t>(</w:t>
      </w:r>
      <w:proofErr w:type="spellStart"/>
      <w:r w:rsidRPr="00C67828">
        <w:rPr>
          <w:rFonts w:ascii="Times New Roman" w:hAnsi="Times New Roman"/>
          <w:i/>
          <w:iCs/>
          <w:sz w:val="24"/>
          <w:szCs w:val="24"/>
          <w:lang w:val="en-US"/>
          <w:rPrChange w:id="403" w:author="Thibaut Cuvelier" w:date="2018-11-23T01:08:00Z">
            <w:rPr>
              <w:rFonts w:ascii="Times New Roman" w:hAnsi="Times New Roman"/>
              <w:i/>
              <w:iCs/>
              <w:sz w:val="24"/>
              <w:szCs w:val="24"/>
            </w:rPr>
          </w:rPrChange>
        </w:rPr>
        <w:t>QStringLiteral</w:t>
      </w:r>
      <w:proofErr w:type="spellEnd"/>
      <w:r w:rsidRPr="00C67828">
        <w:rPr>
          <w:rFonts w:ascii="Times New Roman" w:hAnsi="Times New Roman"/>
          <w:i/>
          <w:iCs/>
          <w:sz w:val="24"/>
          <w:szCs w:val="24"/>
          <w:lang w:val="en-US"/>
          <w:rPrChange w:id="404" w:author="Thibaut Cuvelier" w:date="2018-11-23T01:08:00Z">
            <w:rPr>
              <w:rFonts w:ascii="Times New Roman" w:hAnsi="Times New Roman"/>
              <w:i/>
              <w:iCs/>
              <w:sz w:val="24"/>
              <w:szCs w:val="24"/>
            </w:rPr>
          </w:rPrChange>
        </w:rPr>
        <w:t>("</w:t>
      </w:r>
      <w:proofErr w:type="spellStart"/>
      <w:r w:rsidRPr="00C67828">
        <w:rPr>
          <w:rFonts w:ascii="Times New Roman" w:hAnsi="Times New Roman"/>
          <w:i/>
          <w:iCs/>
          <w:sz w:val="24"/>
          <w:szCs w:val="24"/>
          <w:lang w:val="en-US"/>
          <w:rPrChange w:id="405" w:author="Thibaut Cuvelier" w:date="2018-11-23T01:08:00Z">
            <w:rPr>
              <w:rFonts w:ascii="Times New Roman" w:hAnsi="Times New Roman"/>
              <w:i/>
              <w:iCs/>
              <w:sz w:val="24"/>
              <w:szCs w:val="24"/>
            </w:rPr>
          </w:rPrChange>
        </w:rPr>
        <w:t>qml</w:t>
      </w:r>
      <w:proofErr w:type="spellEnd"/>
      <w:r w:rsidRPr="00C67828">
        <w:rPr>
          <w:rFonts w:ascii="Times New Roman" w:hAnsi="Times New Roman"/>
          <w:i/>
          <w:iCs/>
          <w:sz w:val="24"/>
          <w:szCs w:val="24"/>
          <w:lang w:val="en-US"/>
          <w:rPrChange w:id="406" w:author="Thibaut Cuvelier" w:date="2018-11-23T01:08:00Z">
            <w:rPr>
              <w:rFonts w:ascii="Times New Roman" w:hAnsi="Times New Roman"/>
              <w:i/>
              <w:iCs/>
              <w:sz w:val="24"/>
              <w:szCs w:val="24"/>
            </w:rPr>
          </w:rPrChange>
        </w:rPr>
        <w:t>/</w:t>
      </w:r>
      <w:proofErr w:type="spellStart"/>
      <w:r w:rsidRPr="00C67828">
        <w:rPr>
          <w:rFonts w:ascii="Times New Roman" w:hAnsi="Times New Roman"/>
          <w:i/>
          <w:iCs/>
          <w:sz w:val="24"/>
          <w:szCs w:val="24"/>
          <w:lang w:val="en-US"/>
          <w:rPrChange w:id="407" w:author="Thibaut Cuvelier" w:date="2018-11-23T01:08:00Z">
            <w:rPr>
              <w:rFonts w:ascii="Times New Roman" w:hAnsi="Times New Roman"/>
              <w:i/>
              <w:iCs/>
              <w:sz w:val="24"/>
              <w:szCs w:val="24"/>
            </w:rPr>
          </w:rPrChange>
        </w:rPr>
        <w:t>noteapp</w:t>
      </w:r>
      <w:proofErr w:type="spellEnd"/>
      <w:r w:rsidRPr="00C67828">
        <w:rPr>
          <w:rFonts w:ascii="Times New Roman" w:hAnsi="Times New Roman"/>
          <w:i/>
          <w:iCs/>
          <w:sz w:val="24"/>
          <w:szCs w:val="24"/>
          <w:lang w:val="en-US"/>
          <w:rPrChange w:id="408" w:author="Thibaut Cuvelier" w:date="2018-11-23T01:08:00Z">
            <w:rPr>
              <w:rFonts w:ascii="Times New Roman" w:hAnsi="Times New Roman"/>
              <w:i/>
              <w:iCs/>
              <w:sz w:val="24"/>
              <w:szCs w:val="24"/>
            </w:rPr>
          </w:rPrChange>
        </w:rPr>
        <w:t>/</w:t>
      </w:r>
      <w:proofErr w:type="spellStart"/>
      <w:r w:rsidRPr="00C67828">
        <w:rPr>
          <w:rFonts w:ascii="Times New Roman" w:hAnsi="Times New Roman"/>
          <w:i/>
          <w:iCs/>
          <w:sz w:val="24"/>
          <w:szCs w:val="24"/>
          <w:lang w:val="en-US"/>
          <w:rPrChange w:id="409" w:author="Thibaut Cuvelier" w:date="2018-11-23T01:08:00Z">
            <w:rPr>
              <w:rFonts w:ascii="Times New Roman" w:hAnsi="Times New Roman"/>
              <w:i/>
              <w:iCs/>
              <w:sz w:val="24"/>
              <w:szCs w:val="24"/>
            </w:rPr>
          </w:rPrChange>
        </w:rPr>
        <w:t>main.qml</w:t>
      </w:r>
      <w:proofErr w:type="spellEnd"/>
      <w:r w:rsidRPr="00C67828">
        <w:rPr>
          <w:rFonts w:ascii="Times New Roman" w:hAnsi="Times New Roman"/>
          <w:i/>
          <w:iCs/>
          <w:sz w:val="24"/>
          <w:szCs w:val="24"/>
          <w:lang w:val="en-US"/>
          <w:rPrChange w:id="410" w:author="Thibaut Cuvelier" w:date="2018-11-23T01:08:00Z">
            <w:rPr>
              <w:rFonts w:ascii="Times New Roman" w:hAnsi="Times New Roman"/>
              <w:i/>
              <w:iCs/>
              <w:sz w:val="24"/>
              <w:szCs w:val="24"/>
            </w:rPr>
          </w:rPrChange>
        </w:rPr>
        <w:t>"));</w:t>
      </w:r>
    </w:p>
    <w:p w14:paraId="1E9D7F5F" w14:textId="77777777" w:rsidR="001A5D0A" w:rsidRPr="00C67828" w:rsidRDefault="002E797E">
      <w:pPr>
        <w:pStyle w:val="PreformattedText"/>
        <w:spacing w:after="283"/>
        <w:rPr>
          <w:rFonts w:ascii="Times New Roman" w:hAnsi="Times New Roman"/>
          <w:i/>
          <w:iCs/>
          <w:sz w:val="24"/>
          <w:szCs w:val="24"/>
          <w:lang w:val="en-US"/>
          <w:rPrChange w:id="411" w:author="Thibaut Cuvelier" w:date="2018-11-23T01:08:00Z">
            <w:rPr>
              <w:rFonts w:ascii="Times New Roman" w:hAnsi="Times New Roman"/>
              <w:i/>
              <w:iCs/>
              <w:sz w:val="24"/>
              <w:szCs w:val="24"/>
            </w:rPr>
          </w:rPrChange>
        </w:rPr>
      </w:pPr>
      <w:proofErr w:type="spellStart"/>
      <w:proofErr w:type="gramStart"/>
      <w:r w:rsidRPr="00C67828">
        <w:rPr>
          <w:rFonts w:ascii="Times New Roman" w:hAnsi="Times New Roman"/>
          <w:i/>
          <w:iCs/>
          <w:sz w:val="24"/>
          <w:szCs w:val="24"/>
          <w:lang w:val="en-US"/>
          <w:rPrChange w:id="412" w:author="Thibaut Cuvelier" w:date="2018-11-23T01:08:00Z">
            <w:rPr>
              <w:rFonts w:ascii="Times New Roman" w:hAnsi="Times New Roman"/>
              <w:i/>
              <w:iCs/>
              <w:sz w:val="24"/>
              <w:szCs w:val="24"/>
            </w:rPr>
          </w:rPrChange>
        </w:rPr>
        <w:t>viewer.showExpanded</w:t>
      </w:r>
      <w:proofErr w:type="spellEnd"/>
      <w:proofErr w:type="gramEnd"/>
      <w:r w:rsidRPr="00C67828">
        <w:rPr>
          <w:rFonts w:ascii="Times New Roman" w:hAnsi="Times New Roman"/>
          <w:i/>
          <w:iCs/>
          <w:sz w:val="24"/>
          <w:szCs w:val="24"/>
          <w:lang w:val="en-US"/>
          <w:rPrChange w:id="413" w:author="Thibaut Cuvelier" w:date="2018-11-23T01:08:00Z">
            <w:rPr>
              <w:rFonts w:ascii="Times New Roman" w:hAnsi="Times New Roman"/>
              <w:i/>
              <w:iCs/>
              <w:sz w:val="24"/>
              <w:szCs w:val="24"/>
            </w:rPr>
          </w:rPrChange>
        </w:rPr>
        <w:t>();</w:t>
      </w:r>
    </w:p>
    <w:p w14:paraId="1B2C2499" w14:textId="77777777" w:rsidR="001A5D0A" w:rsidRPr="00C67828" w:rsidRDefault="002E797E">
      <w:pPr>
        <w:pStyle w:val="PreformattedText"/>
        <w:spacing w:after="283"/>
        <w:rPr>
          <w:rFonts w:ascii="Times New Roman" w:hAnsi="Times New Roman"/>
          <w:i/>
          <w:iCs/>
          <w:sz w:val="24"/>
          <w:szCs w:val="24"/>
          <w:lang w:val="en-US"/>
          <w:rPrChange w:id="414"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415" w:author="Thibaut Cuvelier" w:date="2018-11-23T01:08:00Z">
            <w:rPr>
              <w:rFonts w:ascii="Times New Roman" w:hAnsi="Times New Roman"/>
              <w:i/>
              <w:iCs/>
              <w:sz w:val="24"/>
              <w:szCs w:val="24"/>
            </w:rPr>
          </w:rPrChange>
        </w:rPr>
        <w:t xml:space="preserve">return </w:t>
      </w:r>
      <w:proofErr w:type="spellStart"/>
      <w:proofErr w:type="gramStart"/>
      <w:r w:rsidRPr="00C67828">
        <w:rPr>
          <w:rFonts w:ascii="Times New Roman" w:hAnsi="Times New Roman"/>
          <w:i/>
          <w:iCs/>
          <w:sz w:val="24"/>
          <w:szCs w:val="24"/>
          <w:lang w:val="en-US"/>
          <w:rPrChange w:id="416" w:author="Thibaut Cuvelier" w:date="2018-11-23T01:08:00Z">
            <w:rPr>
              <w:rFonts w:ascii="Times New Roman" w:hAnsi="Times New Roman"/>
              <w:i/>
              <w:iCs/>
              <w:sz w:val="24"/>
              <w:szCs w:val="24"/>
            </w:rPr>
          </w:rPrChange>
        </w:rPr>
        <w:t>app.exec</w:t>
      </w:r>
      <w:proofErr w:type="spellEnd"/>
      <w:proofErr w:type="gramEnd"/>
      <w:r w:rsidRPr="00C67828">
        <w:rPr>
          <w:rFonts w:ascii="Times New Roman" w:hAnsi="Times New Roman"/>
          <w:i/>
          <w:iCs/>
          <w:sz w:val="24"/>
          <w:szCs w:val="24"/>
          <w:lang w:val="en-US"/>
          <w:rPrChange w:id="417" w:author="Thibaut Cuvelier" w:date="2018-11-23T01:08:00Z">
            <w:rPr>
              <w:rFonts w:ascii="Times New Roman" w:hAnsi="Times New Roman"/>
              <w:i/>
              <w:iCs/>
              <w:sz w:val="24"/>
              <w:szCs w:val="24"/>
            </w:rPr>
          </w:rPrChange>
        </w:rPr>
        <w:t>();</w:t>
      </w:r>
    </w:p>
    <w:p w14:paraId="0784C732"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0BDA72D4" w14:textId="77777777" w:rsidR="001A5D0A" w:rsidRDefault="001A5D0A">
      <w:pPr>
        <w:pStyle w:val="PreformattedText"/>
        <w:spacing w:after="283"/>
        <w:rPr>
          <w:rFonts w:ascii="Times New Roman" w:hAnsi="Times New Roman"/>
          <w:sz w:val="24"/>
          <w:szCs w:val="24"/>
        </w:rPr>
      </w:pPr>
    </w:p>
    <w:p w14:paraId="5673E231" w14:textId="77777777" w:rsidR="001A5D0A" w:rsidRDefault="001A5D0A">
      <w:pPr>
        <w:pStyle w:val="PreformattedText"/>
        <w:spacing w:after="283"/>
        <w:rPr>
          <w:rFonts w:ascii="Times New Roman" w:hAnsi="Times New Roman"/>
          <w:sz w:val="24"/>
          <w:szCs w:val="24"/>
        </w:rPr>
      </w:pPr>
    </w:p>
    <w:p w14:paraId="36B94DF7" w14:textId="77777777" w:rsidR="001A5D0A" w:rsidRDefault="001A5D0A">
      <w:pPr>
        <w:pStyle w:val="PreformattedText"/>
        <w:spacing w:after="283"/>
        <w:rPr>
          <w:rFonts w:ascii="Times New Roman" w:hAnsi="Times New Roman"/>
          <w:sz w:val="24"/>
          <w:szCs w:val="24"/>
        </w:rPr>
      </w:pPr>
    </w:p>
    <w:p w14:paraId="7DF0C03D" w14:textId="712B10B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Notez qu'il y a un fichier </w:t>
      </w:r>
      <w:del w:id="418" w:author="Thibaut Cuvelier" w:date="2018-11-23T11:35:00Z">
        <w:r w:rsidDel="008E1AF5">
          <w:rPr>
            <w:rFonts w:ascii="Times New Roman" w:hAnsi="Times New Roman"/>
            <w:sz w:val="24"/>
            <w:szCs w:val="24"/>
          </w:rPr>
          <w:delText xml:space="preserve">basique </w:delText>
        </w:r>
      </w:del>
      <w:ins w:id="419" w:author="Thibaut Cuvelier" w:date="2018-11-23T11:35:00Z">
        <w:r w:rsidR="008E1AF5">
          <w:rPr>
            <w:rFonts w:ascii="Times New Roman" w:hAnsi="Times New Roman"/>
            <w:sz w:val="24"/>
            <w:szCs w:val="24"/>
            <w:lang w:val="en-BE"/>
          </w:rPr>
          <w:t>de base</w:t>
        </w:r>
        <w:r w:rsidR="008E1AF5">
          <w:rPr>
            <w:rFonts w:ascii="Times New Roman" w:hAnsi="Times New Roman"/>
            <w:sz w:val="24"/>
            <w:szCs w:val="24"/>
          </w:rPr>
          <w:t xml:space="preserve"> </w:t>
        </w:r>
      </w:ins>
      <w:proofErr w:type="spellStart"/>
      <w:r>
        <w:rPr>
          <w:rFonts w:ascii="Times New Roman" w:hAnsi="Times New Roman"/>
          <w:i/>
          <w:iCs/>
          <w:sz w:val="24"/>
          <w:szCs w:val="24"/>
        </w:rPr>
        <w:t>main.qml</w:t>
      </w:r>
      <w:proofErr w:type="spellEnd"/>
      <w:r>
        <w:rPr>
          <w:rFonts w:ascii="Times New Roman" w:hAnsi="Times New Roman"/>
          <w:sz w:val="24"/>
          <w:szCs w:val="24"/>
        </w:rPr>
        <w:t xml:space="preserve"> généré par l'</w:t>
      </w:r>
      <w:proofErr w:type="spellStart"/>
      <w:r>
        <w:rPr>
          <w:rFonts w:ascii="Times New Roman" w:hAnsi="Times New Roman"/>
          <w:sz w:val="24"/>
          <w:szCs w:val="24"/>
        </w:rPr>
        <w:t>assistan</w:t>
      </w:r>
      <w:proofErr w:type="spellEnd"/>
      <w:ins w:id="420" w:author="Thibaut Cuvelier" w:date="2018-11-23T11:35:00Z">
        <w:r w:rsidR="008E1AF5">
          <w:rPr>
            <w:rFonts w:ascii="Times New Roman" w:hAnsi="Times New Roman"/>
            <w:sz w:val="24"/>
            <w:szCs w:val="24"/>
            <w:lang w:val="en-BE"/>
          </w:rPr>
          <w:t>t</w:t>
        </w:r>
      </w:ins>
      <w:r>
        <w:rPr>
          <w:rFonts w:ascii="Times New Roman" w:hAnsi="Times New Roman"/>
          <w:sz w:val="24"/>
          <w:szCs w:val="24"/>
        </w:rPr>
        <w:t xml:space="preserve"> Qt Quick Application qui va être remplacé par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que nous avons créé pour </w:t>
      </w:r>
      <w:proofErr w:type="spellStart"/>
      <w:r>
        <w:rPr>
          <w:rFonts w:ascii="Times New Roman" w:hAnsi="Times New Roman"/>
          <w:sz w:val="24"/>
          <w:szCs w:val="24"/>
        </w:rPr>
        <w:t>NoteApp</w:t>
      </w:r>
      <w:proofErr w:type="spellEnd"/>
      <w:r>
        <w:rPr>
          <w:rFonts w:ascii="Times New Roman" w:hAnsi="Times New Roman"/>
          <w:sz w:val="24"/>
          <w:szCs w:val="24"/>
        </w:rPr>
        <w:t>*.</w:t>
      </w:r>
    </w:p>
    <w:p w14:paraId="180BD741" w14:textId="77777777" w:rsidR="001A5D0A" w:rsidRDefault="001A5D0A">
      <w:pPr>
        <w:pStyle w:val="PreformattedText"/>
        <w:spacing w:after="283"/>
        <w:rPr>
          <w:rFonts w:ascii="Times New Roman" w:hAnsi="Times New Roman"/>
          <w:sz w:val="24"/>
          <w:szCs w:val="24"/>
        </w:rPr>
      </w:pPr>
    </w:p>
    <w:p w14:paraId="194D8C17"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La structure du projet </w:t>
      </w:r>
      <w:proofErr w:type="spellStart"/>
      <w:r>
        <w:rPr>
          <w:rFonts w:ascii="Times New Roman" w:hAnsi="Times New Roman"/>
          <w:sz w:val="24"/>
          <w:szCs w:val="24"/>
        </w:rPr>
        <w:t>noteapp</w:t>
      </w:r>
      <w:proofErr w:type="spellEnd"/>
      <w:r>
        <w:rPr>
          <w:rFonts w:ascii="Times New Roman" w:hAnsi="Times New Roman"/>
          <w:sz w:val="24"/>
          <w:szCs w:val="24"/>
        </w:rPr>
        <w:t>* généré est très simple à comprendre.</w:t>
      </w:r>
    </w:p>
    <w:p w14:paraId="4F042007" w14:textId="77777777" w:rsidR="001A5D0A" w:rsidRDefault="002E797E">
      <w:pPr>
        <w:pStyle w:val="PreformattedText"/>
        <w:spacing w:after="283"/>
      </w:pPr>
      <w:r>
        <w:rPr>
          <w:rFonts w:ascii="Times New Roman" w:hAnsi="Times New Roman"/>
          <w:sz w:val="24"/>
          <w:szCs w:val="24"/>
        </w:rPr>
        <w:tab/>
      </w:r>
      <w:proofErr w:type="spellStart"/>
      <w:proofErr w:type="gramStart"/>
      <w:r>
        <w:rPr>
          <w:rFonts w:ascii="Times New Roman" w:hAnsi="Times New Roman"/>
          <w:sz w:val="24"/>
          <w:szCs w:val="24"/>
        </w:rPr>
        <w:t>noteapp</w:t>
      </w:r>
      <w:proofErr w:type="spellEnd"/>
      <w:proofErr w:type="gramEnd"/>
      <w:r>
        <w:rPr>
          <w:rFonts w:ascii="Times New Roman" w:hAnsi="Times New Roman"/>
          <w:sz w:val="24"/>
          <w:szCs w:val="24"/>
        </w:rPr>
        <w:t xml:space="preserve"> -  fichier racine du projet </w:t>
      </w:r>
      <w:proofErr w:type="spellStart"/>
      <w:r>
        <w:rPr>
          <w:rFonts w:ascii="Times New Roman" w:hAnsi="Times New Roman"/>
          <w:i/>
          <w:iCs/>
          <w:sz w:val="24"/>
          <w:szCs w:val="24"/>
        </w:rPr>
        <w:t>noteapp</w:t>
      </w:r>
      <w:proofErr w:type="spellEnd"/>
    </w:p>
    <w:p w14:paraId="6C4D85EE" w14:textId="75717190" w:rsidR="001A5D0A" w:rsidRDefault="002E797E">
      <w:pPr>
        <w:pStyle w:val="PreformattedText"/>
        <w:numPr>
          <w:ilvl w:val="0"/>
          <w:numId w:val="1"/>
        </w:numPr>
        <w:spacing w:after="283"/>
        <w:rPr>
          <w:rFonts w:ascii="Times New Roman" w:hAnsi="Times New Roman"/>
          <w:sz w:val="24"/>
          <w:szCs w:val="24"/>
        </w:rPr>
      </w:pPr>
      <w:proofErr w:type="spellStart"/>
      <w:proofErr w:type="gramStart"/>
      <w:r>
        <w:rPr>
          <w:rFonts w:ascii="Times New Roman" w:hAnsi="Times New Roman"/>
          <w:sz w:val="24"/>
          <w:szCs w:val="24"/>
        </w:rPr>
        <w:t>qml</w:t>
      </w:r>
      <w:proofErr w:type="spellEnd"/>
      <w:proofErr w:type="gramEnd"/>
      <w:r>
        <w:rPr>
          <w:rFonts w:ascii="Times New Roman" w:hAnsi="Times New Roman"/>
          <w:sz w:val="24"/>
          <w:szCs w:val="24"/>
        </w:rPr>
        <w:t xml:space="preserve"> – ce fichier contient </w:t>
      </w:r>
      <w:del w:id="421" w:author="Thibaut Cuvelier" w:date="2018-11-23T11:35:00Z">
        <w:r w:rsidDel="008E1AF5">
          <w:rPr>
            <w:rFonts w:ascii="Times New Roman" w:hAnsi="Times New Roman"/>
            <w:sz w:val="24"/>
            <w:szCs w:val="24"/>
          </w:rPr>
          <w:delText>tout</w:delText>
        </w:r>
      </w:del>
      <w:ins w:id="422" w:author="Thibaut Cuvelier" w:date="2018-11-23T11:35:00Z">
        <w:r w:rsidR="008E1AF5">
          <w:rPr>
            <w:rFonts w:ascii="Times New Roman" w:hAnsi="Times New Roman"/>
            <w:sz w:val="24"/>
            <w:szCs w:val="24"/>
          </w:rPr>
          <w:t>tous</w:t>
        </w:r>
      </w:ins>
      <w:r>
        <w:rPr>
          <w:rFonts w:ascii="Times New Roman" w:hAnsi="Times New Roman"/>
          <w:sz w:val="24"/>
          <w:szCs w:val="24"/>
        </w:rPr>
        <w:t xml:space="preserve"> les fichiers QML</w:t>
      </w:r>
    </w:p>
    <w:p w14:paraId="7517F00C" w14:textId="7C481BB2" w:rsidR="001A5D0A" w:rsidRDefault="002E797E">
      <w:pPr>
        <w:pStyle w:val="PreformattedText"/>
        <w:numPr>
          <w:ilvl w:val="0"/>
          <w:numId w:val="1"/>
        </w:numPr>
        <w:spacing w:after="283"/>
        <w:rPr>
          <w:rFonts w:ascii="Times New Roman" w:hAnsi="Times New Roman"/>
          <w:sz w:val="24"/>
          <w:szCs w:val="24"/>
        </w:rPr>
      </w:pPr>
      <w:proofErr w:type="gramStart"/>
      <w:r>
        <w:rPr>
          <w:rFonts w:ascii="Times New Roman" w:hAnsi="Times New Roman"/>
          <w:sz w:val="24"/>
          <w:szCs w:val="24"/>
        </w:rPr>
        <w:t>qtquick</w:t>
      </w:r>
      <w:proofErr w:type="gramEnd"/>
      <w:r>
        <w:rPr>
          <w:rFonts w:ascii="Times New Roman" w:hAnsi="Times New Roman"/>
          <w:sz w:val="24"/>
          <w:szCs w:val="24"/>
        </w:rPr>
        <w:t>2applicationviewer – l'application généré</w:t>
      </w:r>
      <w:ins w:id="423" w:author="Thibaut Cuvelier" w:date="2018-11-23T11:36:00Z">
        <w:r w:rsidR="008E1AF5">
          <w:rPr>
            <w:rFonts w:ascii="Times New Roman" w:hAnsi="Times New Roman"/>
            <w:sz w:val="24"/>
            <w:szCs w:val="24"/>
            <w:lang w:val="en-BE"/>
          </w:rPr>
          <w:t>e</w:t>
        </w:r>
      </w:ins>
      <w:r>
        <w:rPr>
          <w:rFonts w:ascii="Times New Roman" w:hAnsi="Times New Roman"/>
          <w:sz w:val="24"/>
          <w:szCs w:val="24"/>
        </w:rPr>
        <w:t xml:space="preserve"> utilisé</w:t>
      </w:r>
      <w:proofErr w:type="spellStart"/>
      <w:ins w:id="424" w:author="Thibaut Cuvelier" w:date="2018-11-23T11:36:00Z">
        <w:r w:rsidR="008E1AF5">
          <w:rPr>
            <w:rFonts w:ascii="Times New Roman" w:hAnsi="Times New Roman"/>
            <w:sz w:val="24"/>
            <w:szCs w:val="24"/>
            <w:lang w:val="en-BE"/>
          </w:rPr>
          <w:t>ee</w:t>
        </w:r>
      </w:ins>
      <w:proofErr w:type="spellEnd"/>
      <w:r>
        <w:rPr>
          <w:rFonts w:ascii="Times New Roman" w:hAnsi="Times New Roman"/>
          <w:sz w:val="24"/>
          <w:szCs w:val="24"/>
        </w:rPr>
        <w:t xml:space="preserve"> pour charger les fichiers QML</w:t>
      </w:r>
    </w:p>
    <w:p w14:paraId="3260EE7A"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notapp.pro – le fichier projet</w:t>
      </w:r>
    </w:p>
    <w:p w14:paraId="4BA98A5F" w14:textId="77777777" w:rsidR="001A5D0A" w:rsidRDefault="002E797E">
      <w:pPr>
        <w:pStyle w:val="PreformattedText"/>
        <w:numPr>
          <w:ilvl w:val="0"/>
          <w:numId w:val="1"/>
        </w:numPr>
        <w:spacing w:after="283"/>
      </w:pPr>
      <w:r>
        <w:rPr>
          <w:rFonts w:ascii="Times New Roman" w:hAnsi="Times New Roman"/>
          <w:sz w:val="24"/>
          <w:szCs w:val="24"/>
        </w:rPr>
        <w:t>main.cpp – le fichier C++ où est créé l'application Qt</w:t>
      </w:r>
      <w:r>
        <w:rPr>
          <w:rFonts w:ascii="Times New Roman" w:hAnsi="Times New Roman"/>
          <w:i/>
          <w:iCs/>
          <w:sz w:val="24"/>
          <w:szCs w:val="24"/>
        </w:rPr>
        <w:tab/>
      </w:r>
      <w:r>
        <w:rPr>
          <w:rFonts w:ascii="Times New Roman" w:hAnsi="Times New Roman"/>
          <w:i/>
          <w:iCs/>
          <w:sz w:val="24"/>
          <w:szCs w:val="24"/>
        </w:rPr>
        <w:tab/>
      </w:r>
    </w:p>
    <w:p w14:paraId="422E465D" w14:textId="37C37338" w:rsidR="001A5D0A" w:rsidRDefault="002E797E">
      <w:pPr>
        <w:pStyle w:val="PreformattedText"/>
        <w:spacing w:after="283"/>
      </w:pPr>
      <w:r>
        <w:rPr>
          <w:rFonts w:ascii="Times New Roman" w:hAnsi="Times New Roman"/>
          <w:sz w:val="24"/>
          <w:szCs w:val="24"/>
        </w:rPr>
        <w:t xml:space="preserve">Nous devons copier nos fichiers QML avec les répertoires </w:t>
      </w:r>
      <w:r>
        <w:rPr>
          <w:rFonts w:ascii="Times New Roman" w:hAnsi="Times New Roman"/>
          <w:i/>
          <w:iCs/>
          <w:sz w:val="24"/>
          <w:szCs w:val="24"/>
        </w:rPr>
        <w:t xml:space="preserve">polices </w:t>
      </w:r>
      <w:r>
        <w:rPr>
          <w:rFonts w:ascii="Times New Roman" w:hAnsi="Times New Roman"/>
          <w:sz w:val="24"/>
          <w:szCs w:val="24"/>
        </w:rPr>
        <w:t xml:space="preserve">et </w:t>
      </w:r>
      <w:r>
        <w:rPr>
          <w:rFonts w:ascii="Times New Roman" w:hAnsi="Times New Roman"/>
          <w:i/>
          <w:iCs/>
          <w:sz w:val="24"/>
          <w:szCs w:val="24"/>
        </w:rPr>
        <w:t xml:space="preserve">images </w:t>
      </w:r>
      <w:r>
        <w:rPr>
          <w:rFonts w:ascii="Times New Roman" w:hAnsi="Times New Roman"/>
          <w:sz w:val="24"/>
          <w:szCs w:val="24"/>
        </w:rPr>
        <w:t xml:space="preserve">dans le répertoire </w:t>
      </w:r>
      <w:proofErr w:type="spellStart"/>
      <w:r>
        <w:rPr>
          <w:rFonts w:ascii="Times New Roman" w:hAnsi="Times New Roman"/>
          <w:i/>
          <w:iCs/>
          <w:sz w:val="24"/>
          <w:szCs w:val="24"/>
        </w:rPr>
        <w:t>qml</w:t>
      </w:r>
      <w:proofErr w:type="spellEnd"/>
      <w:r>
        <w:rPr>
          <w:rFonts w:ascii="Times New Roman" w:hAnsi="Times New Roman"/>
          <w:sz w:val="24"/>
          <w:szCs w:val="24"/>
        </w:rPr>
        <w:t xml:space="preserve"> du projet </w:t>
      </w:r>
      <w:proofErr w:type="spellStart"/>
      <w:r>
        <w:rPr>
          <w:rFonts w:ascii="Times New Roman" w:hAnsi="Times New Roman"/>
          <w:sz w:val="24"/>
          <w:szCs w:val="24"/>
        </w:rPr>
        <w:t>noteapp</w:t>
      </w:r>
      <w:proofErr w:type="spellEnd"/>
      <w:del w:id="425" w:author="Thibaut Cuvelier" w:date="2018-11-23T11:36:00Z">
        <w:r w:rsidDel="008E1AF5">
          <w:rPr>
            <w:rFonts w:ascii="Times New Roman" w:hAnsi="Times New Roman"/>
            <w:sz w:val="24"/>
            <w:szCs w:val="24"/>
          </w:rPr>
          <w:delText>*</w:delText>
        </w:r>
      </w:del>
      <w:r>
        <w:rPr>
          <w:rFonts w:ascii="Times New Roman" w:hAnsi="Times New Roman"/>
          <w:sz w:val="24"/>
          <w:szCs w:val="24"/>
        </w:rPr>
        <w:t xml:space="preserve"> nouvellement créé. Qt Creator identifie les changements du dossier projet et ajoute les nouveaux projets dans la vue du projet. S'il ne le fait pas</w:t>
      </w:r>
      <w:del w:id="426" w:author="Thibaut Cuvelier" w:date="2018-11-23T11:36:00Z">
        <w:r w:rsidDel="008E1AF5">
          <w:rPr>
            <w:rFonts w:ascii="Times New Roman" w:hAnsi="Times New Roman"/>
            <w:sz w:val="24"/>
            <w:szCs w:val="24"/>
          </w:rPr>
          <w:delText xml:space="preserve"> </w:delText>
        </w:r>
      </w:del>
      <w:r>
        <w:rPr>
          <w:rFonts w:ascii="Times New Roman" w:hAnsi="Times New Roman"/>
          <w:sz w:val="24"/>
          <w:szCs w:val="24"/>
        </w:rPr>
        <w:t>,</w:t>
      </w:r>
      <w:ins w:id="427" w:author="Thibaut Cuvelier" w:date="2018-11-23T11:36:00Z">
        <w:r w:rsidR="008E1AF5">
          <w:rPr>
            <w:rFonts w:ascii="Times New Roman" w:hAnsi="Times New Roman"/>
            <w:sz w:val="24"/>
            <w:szCs w:val="24"/>
            <w:lang w:val="en-BE"/>
          </w:rPr>
          <w:t xml:space="preserve"> faire un</w:t>
        </w:r>
      </w:ins>
      <w:r>
        <w:rPr>
          <w:rFonts w:ascii="Times New Roman" w:hAnsi="Times New Roman"/>
          <w:sz w:val="24"/>
          <w:szCs w:val="24"/>
        </w:rPr>
        <w:t xml:space="preserve"> clic</w:t>
      </w:r>
      <w:del w:id="428" w:author="Thibaut Cuvelier" w:date="2018-11-23T11:36:00Z">
        <w:r w:rsidDel="008E1AF5">
          <w:rPr>
            <w:rFonts w:ascii="Times New Roman" w:hAnsi="Times New Roman"/>
            <w:sz w:val="24"/>
            <w:szCs w:val="24"/>
          </w:rPr>
          <w:delText>-</w:delText>
        </w:r>
      </w:del>
      <w:ins w:id="429" w:author="Thibaut Cuvelier" w:date="2018-11-23T11:36:00Z">
        <w:r w:rsidR="008E1AF5">
          <w:rPr>
            <w:rFonts w:ascii="Times New Roman" w:hAnsi="Times New Roman"/>
            <w:sz w:val="24"/>
            <w:szCs w:val="24"/>
            <w:lang w:val="en-BE"/>
          </w:rPr>
          <w:t xml:space="preserve"> </w:t>
        </w:r>
      </w:ins>
      <w:r>
        <w:rPr>
          <w:rFonts w:ascii="Times New Roman" w:hAnsi="Times New Roman"/>
          <w:sz w:val="24"/>
          <w:szCs w:val="24"/>
        </w:rPr>
        <w:t xml:space="preserve">droit sur le projet et </w:t>
      </w:r>
      <w:proofErr w:type="spellStart"/>
      <w:r>
        <w:rPr>
          <w:rFonts w:ascii="Times New Roman" w:hAnsi="Times New Roman"/>
          <w:i/>
          <w:iCs/>
          <w:sz w:val="24"/>
          <w:szCs w:val="24"/>
        </w:rPr>
        <w:t>Add</w:t>
      </w:r>
      <w:proofErr w:type="spellEnd"/>
      <w:r>
        <w:rPr>
          <w:rFonts w:ascii="Times New Roman" w:hAnsi="Times New Roman"/>
          <w:i/>
          <w:iCs/>
          <w:sz w:val="24"/>
          <w:szCs w:val="24"/>
        </w:rPr>
        <w:t xml:space="preserve"> </w:t>
      </w:r>
      <w:proofErr w:type="spellStart"/>
      <w:r>
        <w:rPr>
          <w:rFonts w:ascii="Times New Roman" w:hAnsi="Times New Roman"/>
          <w:i/>
          <w:iCs/>
          <w:sz w:val="24"/>
          <w:szCs w:val="24"/>
        </w:rPr>
        <w:t>Existing</w:t>
      </w:r>
      <w:proofErr w:type="spellEnd"/>
      <w:r>
        <w:rPr>
          <w:rFonts w:ascii="Times New Roman" w:hAnsi="Times New Roman"/>
          <w:i/>
          <w:iCs/>
          <w:sz w:val="24"/>
          <w:szCs w:val="24"/>
        </w:rPr>
        <w:t xml:space="preserve"> Files</w:t>
      </w:r>
      <w:r>
        <w:rPr>
          <w:rFonts w:ascii="Times New Roman" w:hAnsi="Times New Roman"/>
          <w:sz w:val="24"/>
          <w:szCs w:val="24"/>
        </w:rPr>
        <w:t xml:space="preserve"> pour ajouter les nouveaux fichiers.</w:t>
      </w:r>
    </w:p>
    <w:p w14:paraId="044E2E30" w14:textId="77777777" w:rsidR="001A5D0A" w:rsidRDefault="002E797E">
      <w:pPr>
        <w:pStyle w:val="PreformattedText"/>
        <w:spacing w:after="283"/>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58240" behindDoc="0" locked="0" layoutInCell="1" allowOverlap="1" wp14:anchorId="2C32E25A" wp14:editId="37225ABB">
            <wp:simplePos x="0" y="0"/>
            <wp:positionH relativeFrom="column">
              <wp:align>center</wp:align>
            </wp:positionH>
            <wp:positionV relativeFrom="paragraph">
              <wp:align>top</wp:align>
            </wp:positionV>
            <wp:extent cx="1981080" cy="2476440"/>
            <wp:effectExtent l="0" t="0" r="120" b="60"/>
            <wp:wrapSquare wrapText="bothSides"/>
            <wp:docPr id="1"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981080" cy="2476440"/>
                    </a:xfrm>
                    <a:prstGeom prst="rect">
                      <a:avLst/>
                    </a:prstGeom>
                  </pic:spPr>
                </pic:pic>
              </a:graphicData>
            </a:graphic>
          </wp:anchor>
        </w:drawing>
      </w:r>
    </w:p>
    <w:p w14:paraId="464E9718" w14:textId="77777777" w:rsidR="001A5D0A" w:rsidRDefault="001A5D0A">
      <w:pPr>
        <w:pStyle w:val="PreformattedText"/>
        <w:spacing w:after="283"/>
        <w:rPr>
          <w:rFonts w:ascii="Times New Roman" w:hAnsi="Times New Roman"/>
          <w:sz w:val="24"/>
          <w:szCs w:val="24"/>
        </w:rPr>
      </w:pPr>
    </w:p>
    <w:p w14:paraId="50073B46" w14:textId="77777777" w:rsidR="001A5D0A" w:rsidRDefault="001A5D0A">
      <w:pPr>
        <w:pStyle w:val="PreformattedText"/>
        <w:spacing w:after="283"/>
        <w:rPr>
          <w:rFonts w:ascii="Times New Roman" w:hAnsi="Times New Roman"/>
          <w:sz w:val="24"/>
          <w:szCs w:val="24"/>
        </w:rPr>
      </w:pPr>
    </w:p>
    <w:p w14:paraId="4079D82D" w14:textId="77777777" w:rsidR="001A5D0A" w:rsidRDefault="001A5D0A">
      <w:pPr>
        <w:pStyle w:val="PreformattedText"/>
        <w:spacing w:after="283"/>
        <w:rPr>
          <w:rFonts w:ascii="Times New Roman" w:hAnsi="Times New Roman"/>
          <w:sz w:val="24"/>
          <w:szCs w:val="24"/>
        </w:rPr>
      </w:pPr>
    </w:p>
    <w:p w14:paraId="1D6717D5" w14:textId="77777777" w:rsidR="001A5D0A" w:rsidRDefault="001A5D0A">
      <w:pPr>
        <w:pStyle w:val="PreformattedText"/>
        <w:spacing w:after="283"/>
        <w:rPr>
          <w:rFonts w:ascii="Times New Roman" w:hAnsi="Times New Roman"/>
          <w:sz w:val="24"/>
          <w:szCs w:val="24"/>
        </w:rPr>
      </w:pPr>
    </w:p>
    <w:p w14:paraId="170A05EC" w14:textId="77777777" w:rsidR="001A5D0A" w:rsidRDefault="001A5D0A">
      <w:pPr>
        <w:pStyle w:val="PreformattedText"/>
        <w:spacing w:after="283"/>
        <w:rPr>
          <w:rFonts w:ascii="Times New Roman" w:hAnsi="Times New Roman"/>
          <w:sz w:val="24"/>
          <w:szCs w:val="24"/>
        </w:rPr>
      </w:pPr>
    </w:p>
    <w:p w14:paraId="7691E368" w14:textId="77777777" w:rsidR="001A5D0A" w:rsidRDefault="001A5D0A">
      <w:pPr>
        <w:pStyle w:val="PreformattedText"/>
        <w:spacing w:after="283"/>
        <w:rPr>
          <w:rFonts w:ascii="Times New Roman" w:hAnsi="Times New Roman"/>
          <w:sz w:val="24"/>
          <w:szCs w:val="24"/>
        </w:rPr>
      </w:pPr>
    </w:p>
    <w:p w14:paraId="55CE0138" w14:textId="77777777" w:rsidR="001A5D0A" w:rsidRDefault="001A5D0A">
      <w:pPr>
        <w:pStyle w:val="PreformattedText"/>
        <w:spacing w:after="283"/>
        <w:rPr>
          <w:rFonts w:ascii="Times New Roman" w:hAnsi="Times New Roman"/>
          <w:sz w:val="24"/>
          <w:szCs w:val="24"/>
        </w:rPr>
      </w:pPr>
    </w:p>
    <w:p w14:paraId="5B11A5AC" w14:textId="233ADEF3"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Remarque : </w:t>
      </w:r>
      <w:del w:id="430" w:author="Thibaut Cuvelier" w:date="2018-11-23T11:36:00Z">
        <w:r w:rsidDel="008E1AF5">
          <w:rPr>
            <w:rFonts w:ascii="Times New Roman" w:hAnsi="Times New Roman"/>
            <w:sz w:val="24"/>
            <w:szCs w:val="24"/>
          </w:rPr>
          <w:delText>V</w:delText>
        </w:r>
      </w:del>
      <w:ins w:id="431" w:author="Thibaut Cuvelier" w:date="2018-11-23T11:36:00Z">
        <w:r w:rsidR="008E1AF5">
          <w:rPr>
            <w:rFonts w:ascii="Times New Roman" w:hAnsi="Times New Roman"/>
            <w:sz w:val="24"/>
            <w:szCs w:val="24"/>
            <w:lang w:val="en-BE"/>
          </w:rPr>
          <w:t>v</w:t>
        </w:r>
      </w:ins>
      <w:proofErr w:type="spellStart"/>
      <w:r>
        <w:rPr>
          <w:rFonts w:ascii="Times New Roman" w:hAnsi="Times New Roman"/>
          <w:sz w:val="24"/>
          <w:szCs w:val="24"/>
        </w:rPr>
        <w:t>érifiez</w:t>
      </w:r>
      <w:proofErr w:type="spellEnd"/>
      <w:r>
        <w:rPr>
          <w:rFonts w:ascii="Times New Roman" w:hAnsi="Times New Roman"/>
          <w:sz w:val="24"/>
          <w:szCs w:val="24"/>
        </w:rPr>
        <w:t xml:space="preserve"> que vous avez bien ajouter tous les fichiers existants et les images appelé</w:t>
      </w:r>
      <w:ins w:id="432" w:author="Thibaut Cuvelier" w:date="2018-11-23T11:36:00Z">
        <w:r w:rsidR="008E1AF5">
          <w:rPr>
            <w:rFonts w:ascii="Times New Roman" w:hAnsi="Times New Roman"/>
            <w:sz w:val="24"/>
            <w:szCs w:val="24"/>
            <w:lang w:val="en-BE"/>
          </w:rPr>
          <w:t>e</w:t>
        </w:r>
      </w:ins>
      <w:r>
        <w:rPr>
          <w:rFonts w:ascii="Times New Roman" w:hAnsi="Times New Roman"/>
          <w:sz w:val="24"/>
          <w:szCs w:val="24"/>
        </w:rPr>
        <w:t xml:space="preserve">s dans le fichier </w:t>
      </w:r>
      <w:r>
        <w:rPr>
          <w:rFonts w:ascii="Times New Roman" w:hAnsi="Times New Roman"/>
          <w:i/>
          <w:iCs/>
          <w:sz w:val="24"/>
          <w:szCs w:val="24"/>
        </w:rPr>
        <w:t>nodeDDB.js</w:t>
      </w:r>
    </w:p>
    <w:p w14:paraId="4F0D99A4" w14:textId="2C506FDA"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Désormais, nous pouvons compiler et lancer le projet pour voir si tout s'est passé comme prévu lors de la création du projet. Avant de compiler le projet </w:t>
      </w:r>
      <w:proofErr w:type="spellStart"/>
      <w:r>
        <w:rPr>
          <w:rFonts w:ascii="Times New Roman" w:hAnsi="Times New Roman"/>
          <w:sz w:val="24"/>
          <w:szCs w:val="24"/>
        </w:rPr>
        <w:t>noteapp</w:t>
      </w:r>
      <w:proofErr w:type="spellEnd"/>
      <w:del w:id="433" w:author="Thibaut Cuvelier" w:date="2018-11-23T11:36:00Z">
        <w:r w:rsidDel="008E1AF5">
          <w:rPr>
            <w:rFonts w:ascii="Times New Roman" w:hAnsi="Times New Roman"/>
            <w:sz w:val="24"/>
            <w:szCs w:val="24"/>
          </w:rPr>
          <w:delText>*</w:delText>
        </w:r>
      </w:del>
      <w:r>
        <w:rPr>
          <w:rFonts w:ascii="Times New Roman" w:hAnsi="Times New Roman"/>
          <w:sz w:val="24"/>
          <w:szCs w:val="24"/>
        </w:rPr>
        <w:t xml:space="preserve">, vérifions que nous avons les bons paramètres en place pour notre projet. Se référer à la section </w:t>
      </w:r>
      <w:r>
        <w:rPr>
          <w:rFonts w:ascii="Times New Roman" w:hAnsi="Times New Roman"/>
          <w:i/>
          <w:iCs/>
          <w:sz w:val="24"/>
          <w:szCs w:val="24"/>
        </w:rPr>
        <w:t xml:space="preserve">Configure </w:t>
      </w:r>
      <w:proofErr w:type="spellStart"/>
      <w:r>
        <w:rPr>
          <w:rFonts w:ascii="Times New Roman" w:hAnsi="Times New Roman"/>
          <w:i/>
          <w:iCs/>
          <w:sz w:val="24"/>
          <w:szCs w:val="24"/>
        </w:rPr>
        <w:t>Projects</w:t>
      </w:r>
      <w:proofErr w:type="spellEnd"/>
      <w:r>
        <w:rPr>
          <w:rFonts w:ascii="Times New Roman" w:hAnsi="Times New Roman"/>
          <w:i/>
          <w:iCs/>
          <w:sz w:val="24"/>
          <w:szCs w:val="24"/>
        </w:rPr>
        <w:t xml:space="preserve"> </w:t>
      </w:r>
      <w:r>
        <w:rPr>
          <w:rFonts w:ascii="Times New Roman" w:hAnsi="Times New Roman"/>
          <w:sz w:val="24"/>
          <w:szCs w:val="24"/>
        </w:rPr>
        <w:t>dans la documentation de Qt Creator.</w:t>
      </w:r>
    </w:p>
    <w:p w14:paraId="57CC0078" w14:textId="530073EB"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Une fois l'application correctement compilée, un fichier binaire </w:t>
      </w:r>
      <w:del w:id="434" w:author="Thibaut Cuvelier" w:date="2018-11-23T11:36:00Z">
        <w:r w:rsidDel="008E1AF5">
          <w:rPr>
            <w:rFonts w:ascii="Times New Roman" w:hAnsi="Times New Roman"/>
            <w:sz w:val="24"/>
            <w:szCs w:val="24"/>
          </w:rPr>
          <w:delText>éxecutable</w:delText>
        </w:r>
      </w:del>
      <w:ins w:id="435" w:author="Thibaut Cuvelier" w:date="2018-11-23T11:36:00Z">
        <w:r w:rsidR="008E1AF5">
          <w:rPr>
            <w:rFonts w:ascii="Times New Roman" w:hAnsi="Times New Roman"/>
            <w:sz w:val="24"/>
            <w:szCs w:val="24"/>
          </w:rPr>
          <w:t>exécutable</w:t>
        </w:r>
      </w:ins>
      <w:r>
        <w:rPr>
          <w:rFonts w:ascii="Times New Roman" w:hAnsi="Times New Roman"/>
          <w:sz w:val="24"/>
          <w:szCs w:val="24"/>
        </w:rPr>
        <w:t xml:space="preserve"> nommé </w:t>
      </w:r>
      <w:r>
        <w:rPr>
          <w:rFonts w:ascii="Times New Roman" w:hAnsi="Times New Roman"/>
          <w:i/>
          <w:iCs/>
          <w:sz w:val="24"/>
          <w:szCs w:val="24"/>
        </w:rPr>
        <w:t>no</w:t>
      </w:r>
      <w:ins w:id="436" w:author="Thibaut Cuvelier" w:date="2018-11-23T11:36:00Z">
        <w:r w:rsidR="008E1AF5">
          <w:rPr>
            <w:rFonts w:ascii="Times New Roman" w:hAnsi="Times New Roman"/>
            <w:i/>
            <w:iCs/>
            <w:sz w:val="24"/>
            <w:szCs w:val="24"/>
            <w:lang w:val="en-BE"/>
          </w:rPr>
          <w:t>t</w:t>
        </w:r>
      </w:ins>
      <w:proofErr w:type="spellStart"/>
      <w:r>
        <w:rPr>
          <w:rFonts w:ascii="Times New Roman" w:hAnsi="Times New Roman"/>
          <w:i/>
          <w:iCs/>
          <w:sz w:val="24"/>
          <w:szCs w:val="24"/>
        </w:rPr>
        <w:t>e</w:t>
      </w:r>
      <w:del w:id="437" w:author="Thibaut Cuvelier" w:date="2018-11-23T11:36:00Z">
        <w:r w:rsidDel="008E1AF5">
          <w:rPr>
            <w:rFonts w:ascii="Times New Roman" w:hAnsi="Times New Roman"/>
            <w:i/>
            <w:iCs/>
            <w:sz w:val="24"/>
            <w:szCs w:val="24"/>
          </w:rPr>
          <w:delText>t</w:delText>
        </w:r>
      </w:del>
      <w:r>
        <w:rPr>
          <w:rFonts w:ascii="Times New Roman" w:hAnsi="Times New Roman"/>
          <w:i/>
          <w:iCs/>
          <w:sz w:val="24"/>
          <w:szCs w:val="24"/>
        </w:rPr>
        <w:t>app</w:t>
      </w:r>
      <w:proofErr w:type="spellEnd"/>
      <w:r>
        <w:rPr>
          <w:rFonts w:ascii="Times New Roman" w:hAnsi="Times New Roman"/>
          <w:sz w:val="24"/>
          <w:szCs w:val="24"/>
        </w:rPr>
        <w:t xml:space="preserve"> devrait apparaître dans le dossier racine du projet. Si Qt est correctement configuré pour votre système</w:t>
      </w:r>
      <w:ins w:id="438" w:author="Thibaut Cuvelier" w:date="2018-11-23T11:37:00Z">
        <w:r w:rsidR="008E1AF5">
          <w:rPr>
            <w:rFonts w:ascii="Times New Roman" w:hAnsi="Times New Roman"/>
            <w:sz w:val="24"/>
            <w:szCs w:val="24"/>
            <w:lang w:val="en-BE"/>
          </w:rPr>
          <w:t>,</w:t>
        </w:r>
      </w:ins>
      <w:r>
        <w:rPr>
          <w:rFonts w:ascii="Times New Roman" w:hAnsi="Times New Roman"/>
          <w:sz w:val="24"/>
          <w:szCs w:val="24"/>
        </w:rPr>
        <w:t xml:space="preserve"> vous pourrez lancer le fichier en </w:t>
      </w:r>
      <w:proofErr w:type="spellStart"/>
      <w:r>
        <w:rPr>
          <w:rFonts w:ascii="Times New Roman" w:hAnsi="Times New Roman"/>
          <w:sz w:val="24"/>
          <w:szCs w:val="24"/>
        </w:rPr>
        <w:t>cliquan</w:t>
      </w:r>
      <w:proofErr w:type="spellEnd"/>
      <w:ins w:id="439" w:author="Thibaut Cuvelier" w:date="2018-11-23T11:36:00Z">
        <w:r w:rsidR="008E1AF5">
          <w:rPr>
            <w:rFonts w:ascii="Times New Roman" w:hAnsi="Times New Roman"/>
            <w:sz w:val="24"/>
            <w:szCs w:val="24"/>
            <w:lang w:val="en-BE"/>
          </w:rPr>
          <w:t>t</w:t>
        </w:r>
      </w:ins>
      <w:del w:id="440" w:author="Thibaut Cuvelier" w:date="2018-11-23T11:36:00Z">
        <w:r w:rsidDel="008E1AF5">
          <w:rPr>
            <w:rFonts w:ascii="Times New Roman" w:hAnsi="Times New Roman"/>
            <w:sz w:val="24"/>
            <w:szCs w:val="24"/>
          </w:rPr>
          <w:delText>d</w:delText>
        </w:r>
      </w:del>
      <w:r>
        <w:rPr>
          <w:rFonts w:ascii="Times New Roman" w:hAnsi="Times New Roman"/>
          <w:sz w:val="24"/>
          <w:szCs w:val="24"/>
        </w:rPr>
        <w:t xml:space="preserve"> dessus.</w:t>
      </w:r>
    </w:p>
    <w:p w14:paraId="483AD7E8" w14:textId="150F5F6E" w:rsidR="001A5D0A" w:rsidRDefault="002E797E">
      <w:pPr>
        <w:pStyle w:val="PreformattedText"/>
        <w:spacing w:after="283"/>
        <w:rPr>
          <w:rFonts w:ascii="Times New Roman" w:hAnsi="Times New Roman"/>
          <w:sz w:val="30"/>
          <w:szCs w:val="30"/>
        </w:rPr>
      </w:pPr>
      <w:r>
        <w:rPr>
          <w:rFonts w:ascii="Times New Roman" w:hAnsi="Times New Roman"/>
          <w:sz w:val="30"/>
          <w:szCs w:val="30"/>
        </w:rPr>
        <w:t>7.1.2 Utiliser</w:t>
      </w:r>
      <w:ins w:id="441" w:author="Thibaut Cuvelier" w:date="2018-11-23T11:37:00Z">
        <w:r w:rsidR="008E1AF5">
          <w:rPr>
            <w:rFonts w:ascii="Times New Roman" w:hAnsi="Times New Roman"/>
            <w:sz w:val="30"/>
            <w:szCs w:val="30"/>
            <w:lang w:val="en-BE"/>
          </w:rPr>
          <w:t xml:space="preserve"> le </w:t>
        </w:r>
        <w:proofErr w:type="spellStart"/>
        <w:r w:rsidR="008E1AF5">
          <w:rPr>
            <w:rFonts w:ascii="Times New Roman" w:hAnsi="Times New Roman"/>
            <w:sz w:val="30"/>
            <w:szCs w:val="30"/>
            <w:lang w:val="en-BE"/>
          </w:rPr>
          <w:t>système</w:t>
        </w:r>
        <w:proofErr w:type="spellEnd"/>
        <w:r w:rsidR="008E1AF5">
          <w:rPr>
            <w:rFonts w:ascii="Times New Roman" w:hAnsi="Times New Roman"/>
            <w:sz w:val="30"/>
            <w:szCs w:val="30"/>
            <w:lang w:val="en-BE"/>
          </w:rPr>
          <w:t xml:space="preserve"> de </w:t>
        </w:r>
        <w:proofErr w:type="spellStart"/>
        <w:r w:rsidR="008E1AF5">
          <w:rPr>
            <w:rFonts w:ascii="Times New Roman" w:hAnsi="Times New Roman"/>
            <w:sz w:val="30"/>
            <w:szCs w:val="30"/>
            <w:lang w:val="en-BE"/>
          </w:rPr>
          <w:t>ressources</w:t>
        </w:r>
        <w:proofErr w:type="spellEnd"/>
        <w:r w:rsidR="008E1AF5">
          <w:rPr>
            <w:rFonts w:ascii="Times New Roman" w:hAnsi="Times New Roman"/>
            <w:sz w:val="30"/>
            <w:szCs w:val="30"/>
            <w:lang w:val="en-BE"/>
          </w:rPr>
          <w:t xml:space="preserve"> de</w:t>
        </w:r>
      </w:ins>
      <w:r>
        <w:rPr>
          <w:rFonts w:ascii="Times New Roman" w:hAnsi="Times New Roman"/>
          <w:sz w:val="30"/>
          <w:szCs w:val="30"/>
        </w:rPr>
        <w:t xml:space="preserve"> Qt </w:t>
      </w:r>
      <w:del w:id="442" w:author="Thibaut Cuvelier" w:date="2018-11-23T11:37:00Z">
        <w:r w:rsidDel="008E1AF5">
          <w:rPr>
            <w:rFonts w:ascii="Times New Roman" w:hAnsi="Times New Roman"/>
            <w:sz w:val="30"/>
            <w:szCs w:val="30"/>
          </w:rPr>
          <w:delText xml:space="preserve">Resource System </w:delText>
        </w:r>
      </w:del>
      <w:r>
        <w:rPr>
          <w:rFonts w:ascii="Times New Roman" w:hAnsi="Times New Roman"/>
          <w:sz w:val="30"/>
          <w:szCs w:val="30"/>
        </w:rPr>
        <w:t>pour stocker des fichiers QML et des images</w:t>
      </w:r>
    </w:p>
    <w:p w14:paraId="1479B0BB" w14:textId="5FDF8C79" w:rsidR="001A5D0A" w:rsidRDefault="002E797E">
      <w:pPr>
        <w:pStyle w:val="PreformattedText"/>
        <w:spacing w:after="283"/>
        <w:rPr>
          <w:rFonts w:ascii="Times New Roman" w:hAnsi="Times New Roman"/>
          <w:sz w:val="24"/>
          <w:szCs w:val="24"/>
        </w:rPr>
      </w:pPr>
      <w:r>
        <w:rPr>
          <w:rFonts w:ascii="Times New Roman" w:hAnsi="Times New Roman"/>
          <w:sz w:val="24"/>
          <w:szCs w:val="24"/>
        </w:rPr>
        <w:t>Nous avons créé</w:t>
      </w:r>
      <w:del w:id="443" w:author="Thibaut Cuvelier" w:date="2018-11-23T11:37:00Z">
        <w:r w:rsidDel="008E1AF5">
          <w:rPr>
            <w:rFonts w:ascii="Times New Roman" w:hAnsi="Times New Roman"/>
            <w:sz w:val="24"/>
            <w:szCs w:val="24"/>
          </w:rPr>
          <w:delText>s</w:delText>
        </w:r>
      </w:del>
      <w:r>
        <w:rPr>
          <w:rFonts w:ascii="Times New Roman" w:hAnsi="Times New Roman"/>
          <w:sz w:val="24"/>
          <w:szCs w:val="24"/>
        </w:rPr>
        <w:t xml:space="preserve"> un </w:t>
      </w:r>
      <w:del w:id="444" w:author="Thibaut Cuvelier" w:date="2018-11-23T11:37:00Z">
        <w:r w:rsidDel="008E1AF5">
          <w:rPr>
            <w:rFonts w:ascii="Times New Roman" w:hAnsi="Times New Roman"/>
            <w:sz w:val="24"/>
            <w:szCs w:val="24"/>
          </w:rPr>
          <w:delText>éxe</w:delText>
        </w:r>
      </w:del>
      <w:proofErr w:type="spellStart"/>
      <w:ins w:id="445" w:author="Thibaut Cuvelier" w:date="2018-11-23T11:37:00Z">
        <w:r w:rsidR="008E1AF5">
          <w:rPr>
            <w:rFonts w:ascii="Times New Roman" w:hAnsi="Times New Roman"/>
            <w:sz w:val="24"/>
            <w:szCs w:val="24"/>
            <w:lang w:val="en-BE"/>
          </w:rPr>
          <w:t>exé</w:t>
        </w:r>
      </w:ins>
      <w:r>
        <w:rPr>
          <w:rFonts w:ascii="Times New Roman" w:hAnsi="Times New Roman"/>
          <w:sz w:val="24"/>
          <w:szCs w:val="24"/>
        </w:rPr>
        <w:t>cutable</w:t>
      </w:r>
      <w:proofErr w:type="spellEnd"/>
      <w:r>
        <w:rPr>
          <w:rFonts w:ascii="Times New Roman" w:hAnsi="Times New Roman"/>
          <w:sz w:val="24"/>
          <w:szCs w:val="24"/>
        </w:rPr>
        <w:t xml:space="preserve"> qui charge le fichier QML pour que l'application se lance. Comme vous pouvez le voir dans le fichier main.cpp, l'objet </w:t>
      </w:r>
      <w:proofErr w:type="spellStart"/>
      <w:r>
        <w:rPr>
          <w:rFonts w:ascii="Times New Roman" w:hAnsi="Times New Roman"/>
          <w:i/>
          <w:iCs/>
          <w:sz w:val="24"/>
          <w:szCs w:val="24"/>
        </w:rPr>
        <w:t>viewer</w:t>
      </w:r>
      <w:proofErr w:type="spellEnd"/>
      <w:r>
        <w:rPr>
          <w:rFonts w:ascii="Times New Roman" w:hAnsi="Times New Roman"/>
          <w:sz w:val="24"/>
          <w:szCs w:val="24"/>
        </w:rPr>
        <w:t xml:space="preserve"> charge le fichier </w:t>
      </w:r>
      <w:proofErr w:type="spellStart"/>
      <w:r>
        <w:rPr>
          <w:rFonts w:ascii="Times New Roman" w:hAnsi="Times New Roman"/>
          <w:i/>
          <w:iCs/>
          <w:sz w:val="24"/>
          <w:szCs w:val="24"/>
        </w:rPr>
        <w:t>main.qml</w:t>
      </w:r>
      <w:proofErr w:type="spellEnd"/>
      <w:r>
        <w:rPr>
          <w:rFonts w:ascii="Times New Roman" w:hAnsi="Times New Roman"/>
          <w:sz w:val="24"/>
          <w:szCs w:val="24"/>
        </w:rPr>
        <w:t xml:space="preserve"> en passant par le chemin relatif de ce fichier. De plus, nous ouvrons le fichier </w:t>
      </w:r>
      <w:r>
        <w:rPr>
          <w:rFonts w:ascii="Times New Roman" w:hAnsi="Times New Roman"/>
          <w:i/>
          <w:iCs/>
          <w:sz w:val="24"/>
          <w:szCs w:val="24"/>
        </w:rPr>
        <w:t>noteapp.pro</w:t>
      </w:r>
      <w:r>
        <w:rPr>
          <w:rFonts w:ascii="Times New Roman" w:hAnsi="Times New Roman"/>
          <w:sz w:val="24"/>
          <w:szCs w:val="24"/>
        </w:rPr>
        <w:t xml:space="preserve"> pour comprendre le déploiement et les paramètres de compilations q</w:t>
      </w:r>
      <w:ins w:id="446" w:author="Thibaut Cuvelier" w:date="2018-11-23T11:37:00Z">
        <w:r w:rsidR="008E1AF5">
          <w:rPr>
            <w:rFonts w:ascii="Times New Roman" w:hAnsi="Times New Roman"/>
            <w:sz w:val="24"/>
            <w:szCs w:val="24"/>
            <w:lang w:val="en-BE"/>
          </w:rPr>
          <w:t>u</w:t>
        </w:r>
      </w:ins>
      <w:r>
        <w:rPr>
          <w:rFonts w:ascii="Times New Roman" w:hAnsi="Times New Roman"/>
          <w:sz w:val="24"/>
          <w:szCs w:val="24"/>
        </w:rPr>
        <w:t>e l'on peut voir sur les premières lignes :</w:t>
      </w:r>
    </w:p>
    <w:p w14:paraId="1B7DBA6C" w14:textId="77777777" w:rsidR="001A5D0A" w:rsidRPr="00C67828" w:rsidRDefault="002E797E">
      <w:pPr>
        <w:pStyle w:val="PreformattedText"/>
        <w:spacing w:after="283"/>
        <w:rPr>
          <w:rFonts w:ascii="monospace" w:hAnsi="monospace" w:hint="eastAsia"/>
          <w:sz w:val="24"/>
          <w:szCs w:val="24"/>
          <w:lang w:val="en-US"/>
          <w:rPrChange w:id="447" w:author="Thibaut Cuvelier" w:date="2018-11-23T01:08:00Z">
            <w:rPr>
              <w:rFonts w:ascii="monospace" w:hAnsi="monospace" w:hint="eastAsia"/>
              <w:sz w:val="24"/>
              <w:szCs w:val="24"/>
            </w:rPr>
          </w:rPrChange>
        </w:rPr>
      </w:pPr>
      <w:r w:rsidRPr="00C67828">
        <w:rPr>
          <w:rFonts w:ascii="monospace" w:hAnsi="monospace"/>
          <w:sz w:val="24"/>
          <w:szCs w:val="24"/>
          <w:lang w:val="en-US"/>
          <w:rPrChange w:id="448" w:author="Thibaut Cuvelier" w:date="2018-11-23T01:08:00Z">
            <w:rPr>
              <w:rFonts w:ascii="monospace" w:hAnsi="monospace"/>
              <w:sz w:val="24"/>
              <w:szCs w:val="24"/>
            </w:rPr>
          </w:rPrChange>
        </w:rPr>
        <w:t># Add more folders to ship with the application, here</w:t>
      </w:r>
    </w:p>
    <w:p w14:paraId="41657576" w14:textId="77777777" w:rsidR="001A5D0A" w:rsidRPr="00C67828" w:rsidRDefault="002E797E">
      <w:pPr>
        <w:pStyle w:val="PreformattedText"/>
        <w:spacing w:after="283"/>
        <w:rPr>
          <w:rFonts w:ascii="monospace" w:hAnsi="monospace" w:hint="eastAsia"/>
          <w:sz w:val="24"/>
          <w:szCs w:val="24"/>
          <w:lang w:val="en-US"/>
          <w:rPrChange w:id="449" w:author="Thibaut Cuvelier" w:date="2018-11-23T01:08:00Z">
            <w:rPr>
              <w:rFonts w:ascii="monospace" w:hAnsi="monospace" w:hint="eastAsia"/>
              <w:sz w:val="24"/>
              <w:szCs w:val="24"/>
            </w:rPr>
          </w:rPrChange>
        </w:rPr>
      </w:pPr>
      <w:r w:rsidRPr="00C67828">
        <w:rPr>
          <w:rFonts w:ascii="monospace" w:hAnsi="monospace"/>
          <w:sz w:val="24"/>
          <w:szCs w:val="24"/>
          <w:lang w:val="en-US"/>
          <w:rPrChange w:id="450" w:author="Thibaut Cuvelier" w:date="2018-11-23T01:08:00Z">
            <w:rPr>
              <w:rFonts w:ascii="monospace" w:hAnsi="monospace"/>
              <w:sz w:val="24"/>
              <w:szCs w:val="24"/>
            </w:rPr>
          </w:rPrChange>
        </w:rPr>
        <w:t>folder_</w:t>
      </w:r>
      <w:proofErr w:type="gramStart"/>
      <w:r w:rsidRPr="00C67828">
        <w:rPr>
          <w:rFonts w:ascii="monospace" w:hAnsi="monospace"/>
          <w:sz w:val="24"/>
          <w:szCs w:val="24"/>
          <w:lang w:val="en-US"/>
          <w:rPrChange w:id="451" w:author="Thibaut Cuvelier" w:date="2018-11-23T01:08:00Z">
            <w:rPr>
              <w:rFonts w:ascii="monospace" w:hAnsi="monospace"/>
              <w:sz w:val="24"/>
              <w:szCs w:val="24"/>
            </w:rPr>
          </w:rPrChange>
        </w:rPr>
        <w:t>01.source</w:t>
      </w:r>
      <w:proofErr w:type="gramEnd"/>
      <w:r w:rsidRPr="00C67828">
        <w:rPr>
          <w:rFonts w:ascii="monospace" w:hAnsi="monospace"/>
          <w:sz w:val="24"/>
          <w:szCs w:val="24"/>
          <w:lang w:val="en-US"/>
          <w:rPrChange w:id="452" w:author="Thibaut Cuvelier" w:date="2018-11-23T01:08:00Z">
            <w:rPr>
              <w:rFonts w:ascii="monospace" w:hAnsi="monospace"/>
              <w:sz w:val="24"/>
              <w:szCs w:val="24"/>
            </w:rPr>
          </w:rPrChange>
        </w:rPr>
        <w:t xml:space="preserve"> = </w:t>
      </w:r>
      <w:proofErr w:type="spellStart"/>
      <w:r w:rsidRPr="00C67828">
        <w:rPr>
          <w:rFonts w:ascii="monospace" w:hAnsi="monospace"/>
          <w:sz w:val="24"/>
          <w:szCs w:val="24"/>
          <w:lang w:val="en-US"/>
          <w:rPrChange w:id="453" w:author="Thibaut Cuvelier" w:date="2018-11-23T01:08:00Z">
            <w:rPr>
              <w:rFonts w:ascii="monospace" w:hAnsi="monospace"/>
              <w:sz w:val="24"/>
              <w:szCs w:val="24"/>
            </w:rPr>
          </w:rPrChange>
        </w:rPr>
        <w:t>qml</w:t>
      </w:r>
      <w:proofErr w:type="spellEnd"/>
      <w:r w:rsidRPr="00C67828">
        <w:rPr>
          <w:rFonts w:ascii="monospace" w:hAnsi="monospace"/>
          <w:sz w:val="24"/>
          <w:szCs w:val="24"/>
          <w:lang w:val="en-US"/>
          <w:rPrChange w:id="454" w:author="Thibaut Cuvelier" w:date="2018-11-23T01:08:00Z">
            <w:rPr>
              <w:rFonts w:ascii="monospace" w:hAnsi="monospace"/>
              <w:sz w:val="24"/>
              <w:szCs w:val="24"/>
            </w:rPr>
          </w:rPrChange>
        </w:rPr>
        <w:t>/</w:t>
      </w:r>
      <w:proofErr w:type="spellStart"/>
      <w:r w:rsidRPr="00C67828">
        <w:rPr>
          <w:rFonts w:ascii="monospace" w:hAnsi="monospace"/>
          <w:sz w:val="24"/>
          <w:szCs w:val="24"/>
          <w:lang w:val="en-US"/>
          <w:rPrChange w:id="455" w:author="Thibaut Cuvelier" w:date="2018-11-23T01:08:00Z">
            <w:rPr>
              <w:rFonts w:ascii="monospace" w:hAnsi="monospace"/>
              <w:sz w:val="24"/>
              <w:szCs w:val="24"/>
            </w:rPr>
          </w:rPrChange>
        </w:rPr>
        <w:t>noteapp</w:t>
      </w:r>
      <w:proofErr w:type="spellEnd"/>
    </w:p>
    <w:p w14:paraId="6C57FA7E" w14:textId="77777777" w:rsidR="001A5D0A" w:rsidRPr="00C67828" w:rsidRDefault="002E797E">
      <w:pPr>
        <w:pStyle w:val="PreformattedText"/>
        <w:spacing w:after="283"/>
        <w:rPr>
          <w:rFonts w:ascii="monospace" w:hAnsi="monospace" w:hint="eastAsia"/>
          <w:sz w:val="24"/>
          <w:szCs w:val="24"/>
          <w:lang w:val="en-US"/>
          <w:rPrChange w:id="456" w:author="Thibaut Cuvelier" w:date="2018-11-23T01:08:00Z">
            <w:rPr>
              <w:rFonts w:ascii="monospace" w:hAnsi="monospace" w:hint="eastAsia"/>
              <w:sz w:val="24"/>
              <w:szCs w:val="24"/>
            </w:rPr>
          </w:rPrChange>
        </w:rPr>
      </w:pPr>
      <w:r w:rsidRPr="00C67828">
        <w:rPr>
          <w:rFonts w:ascii="monospace" w:hAnsi="monospace"/>
          <w:sz w:val="24"/>
          <w:szCs w:val="24"/>
          <w:lang w:val="en-US"/>
          <w:rPrChange w:id="457" w:author="Thibaut Cuvelier" w:date="2018-11-23T01:08:00Z">
            <w:rPr>
              <w:rFonts w:ascii="monospace" w:hAnsi="monospace"/>
              <w:sz w:val="24"/>
              <w:szCs w:val="24"/>
            </w:rPr>
          </w:rPrChange>
        </w:rPr>
        <w:t>folder_</w:t>
      </w:r>
      <w:proofErr w:type="gramStart"/>
      <w:r w:rsidRPr="00C67828">
        <w:rPr>
          <w:rFonts w:ascii="monospace" w:hAnsi="monospace"/>
          <w:sz w:val="24"/>
          <w:szCs w:val="24"/>
          <w:lang w:val="en-US"/>
          <w:rPrChange w:id="458" w:author="Thibaut Cuvelier" w:date="2018-11-23T01:08:00Z">
            <w:rPr>
              <w:rFonts w:ascii="monospace" w:hAnsi="monospace"/>
              <w:sz w:val="24"/>
              <w:szCs w:val="24"/>
            </w:rPr>
          </w:rPrChange>
        </w:rPr>
        <w:t>01.target</w:t>
      </w:r>
      <w:proofErr w:type="gramEnd"/>
      <w:r w:rsidRPr="00C67828">
        <w:rPr>
          <w:rFonts w:ascii="monospace" w:hAnsi="monospace"/>
          <w:sz w:val="24"/>
          <w:szCs w:val="24"/>
          <w:lang w:val="en-US"/>
          <w:rPrChange w:id="459" w:author="Thibaut Cuvelier" w:date="2018-11-23T01:08:00Z">
            <w:rPr>
              <w:rFonts w:ascii="monospace" w:hAnsi="monospace"/>
              <w:sz w:val="24"/>
              <w:szCs w:val="24"/>
            </w:rPr>
          </w:rPrChange>
        </w:rPr>
        <w:t xml:space="preserve"> = </w:t>
      </w:r>
      <w:proofErr w:type="spellStart"/>
      <w:r w:rsidRPr="00C67828">
        <w:rPr>
          <w:rFonts w:ascii="monospace" w:hAnsi="monospace"/>
          <w:sz w:val="24"/>
          <w:szCs w:val="24"/>
          <w:lang w:val="en-US"/>
          <w:rPrChange w:id="460" w:author="Thibaut Cuvelier" w:date="2018-11-23T01:08:00Z">
            <w:rPr>
              <w:rFonts w:ascii="monospace" w:hAnsi="monospace"/>
              <w:sz w:val="24"/>
              <w:szCs w:val="24"/>
            </w:rPr>
          </w:rPrChange>
        </w:rPr>
        <w:t>qml</w:t>
      </w:r>
      <w:proofErr w:type="spellEnd"/>
    </w:p>
    <w:p w14:paraId="0631B0AF"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DEPLOYMENTFOLDERS = folder_01</w:t>
      </w:r>
    </w:p>
    <w:p w14:paraId="3B53D542" w14:textId="77777777" w:rsidR="001A5D0A" w:rsidRDefault="002E797E">
      <w:pPr>
        <w:pStyle w:val="PreformattedText"/>
        <w:spacing w:after="283"/>
        <w:rPr>
          <w:rFonts w:ascii="monospace" w:hAnsi="monospace" w:hint="eastAsia"/>
          <w:sz w:val="24"/>
          <w:szCs w:val="24"/>
        </w:rPr>
      </w:pPr>
      <w:r>
        <w:rPr>
          <w:rFonts w:ascii="monospace" w:hAnsi="monospace"/>
          <w:sz w:val="24"/>
          <w:szCs w:val="24"/>
        </w:rPr>
        <w:t>....</w:t>
      </w:r>
    </w:p>
    <w:p w14:paraId="1A291AD9" w14:textId="701FD571" w:rsidR="001A5D0A" w:rsidRDefault="002E797E">
      <w:pPr>
        <w:pStyle w:val="PreformattedText"/>
        <w:spacing w:after="283"/>
        <w:rPr>
          <w:rFonts w:ascii="Times New Roman" w:hAnsi="Times New Roman"/>
          <w:sz w:val="24"/>
          <w:szCs w:val="24"/>
        </w:rPr>
      </w:pPr>
      <w:del w:id="461" w:author="Thibaut Cuvelier" w:date="2018-11-23T11:37:00Z">
        <w:r w:rsidDel="008E1AF5">
          <w:rPr>
            <w:rFonts w:ascii="Times New Roman" w:hAnsi="Times New Roman"/>
            <w:sz w:val="24"/>
            <w:szCs w:val="24"/>
          </w:rPr>
          <w:delText>Apperemment</w:delText>
        </w:r>
      </w:del>
      <w:ins w:id="462" w:author="Thibaut Cuvelier" w:date="2018-11-23T11:37:00Z">
        <w:r w:rsidR="008E1AF5">
          <w:rPr>
            <w:rFonts w:ascii="Times New Roman" w:hAnsi="Times New Roman"/>
            <w:sz w:val="24"/>
            <w:szCs w:val="24"/>
          </w:rPr>
          <w:t>Apparemment</w:t>
        </w:r>
        <w:r w:rsidR="008E1AF5">
          <w:rPr>
            <w:rFonts w:ascii="Times New Roman" w:hAnsi="Times New Roman"/>
            <w:sz w:val="24"/>
            <w:szCs w:val="24"/>
            <w:lang w:val="en-BE"/>
          </w:rPr>
          <w:t>,</w:t>
        </w:r>
      </w:ins>
      <w:r>
        <w:rPr>
          <w:rFonts w:ascii="Times New Roman" w:hAnsi="Times New Roman"/>
          <w:sz w:val="24"/>
          <w:szCs w:val="24"/>
        </w:rPr>
        <w:t xml:space="preserve"> il est attendu qu'on envoi</w:t>
      </w:r>
      <w:ins w:id="463" w:author="Thibaut Cuvelier" w:date="2018-11-23T11:37:00Z">
        <w:r w:rsidR="008E1AF5">
          <w:rPr>
            <w:rFonts w:ascii="Times New Roman" w:hAnsi="Times New Roman"/>
            <w:sz w:val="24"/>
            <w:szCs w:val="24"/>
            <w:lang w:val="en-BE"/>
          </w:rPr>
          <w:t>e</w:t>
        </w:r>
      </w:ins>
      <w:del w:id="464" w:author="Thibaut Cuvelier" w:date="2018-11-23T11:37:00Z">
        <w:r w:rsidDel="008E1AF5">
          <w:rPr>
            <w:rFonts w:ascii="Times New Roman" w:hAnsi="Times New Roman"/>
            <w:sz w:val="24"/>
            <w:szCs w:val="24"/>
          </w:rPr>
          <w:delText>t</w:delText>
        </w:r>
      </w:del>
      <w:r>
        <w:rPr>
          <w:rFonts w:ascii="Times New Roman" w:hAnsi="Times New Roman"/>
          <w:sz w:val="24"/>
          <w:szCs w:val="24"/>
        </w:rPr>
        <w:t xml:space="preserve"> les fichiers QML avec le fichier </w:t>
      </w:r>
      <w:del w:id="465" w:author="Thibaut Cuvelier" w:date="2018-11-23T11:37:00Z">
        <w:r w:rsidDel="008E1AF5">
          <w:rPr>
            <w:rFonts w:ascii="Times New Roman" w:hAnsi="Times New Roman"/>
            <w:sz w:val="24"/>
            <w:szCs w:val="24"/>
          </w:rPr>
          <w:delText>éxecutable</w:delText>
        </w:r>
      </w:del>
      <w:ins w:id="466" w:author="Thibaut Cuvelier" w:date="2018-11-23T11:37:00Z">
        <w:r w:rsidR="008E1AF5">
          <w:rPr>
            <w:rFonts w:ascii="Times New Roman" w:hAnsi="Times New Roman"/>
            <w:sz w:val="24"/>
            <w:szCs w:val="24"/>
          </w:rPr>
          <w:t>exécutable</w:t>
        </w:r>
      </w:ins>
      <w:r>
        <w:rPr>
          <w:rFonts w:ascii="Times New Roman" w:hAnsi="Times New Roman"/>
          <w:sz w:val="24"/>
          <w:szCs w:val="24"/>
        </w:rPr>
        <w:t>, mais ce n'est pas ce que l'on veut faire.</w:t>
      </w:r>
    </w:p>
    <w:p w14:paraId="35F7B074" w14:textId="6BE268A9"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Qt fournit un </w:t>
      </w:r>
      <w:proofErr w:type="spellStart"/>
      <w:ins w:id="467" w:author="Thibaut Cuvelier" w:date="2018-11-23T11:37:00Z">
        <w:r w:rsidR="008E1AF5">
          <w:rPr>
            <w:rFonts w:ascii="Times New Roman" w:hAnsi="Times New Roman"/>
            <w:sz w:val="24"/>
            <w:szCs w:val="24"/>
            <w:lang w:val="en-BE"/>
          </w:rPr>
          <w:t>système</w:t>
        </w:r>
        <w:proofErr w:type="spellEnd"/>
        <w:r w:rsidR="008E1AF5">
          <w:rPr>
            <w:rFonts w:ascii="Times New Roman" w:hAnsi="Times New Roman"/>
            <w:sz w:val="24"/>
            <w:szCs w:val="24"/>
            <w:lang w:val="en-BE"/>
          </w:rPr>
          <w:t xml:space="preserve"> de </w:t>
        </w:r>
        <w:proofErr w:type="spellStart"/>
        <w:r w:rsidR="008E1AF5">
          <w:rPr>
            <w:rFonts w:ascii="Times New Roman" w:hAnsi="Times New Roman"/>
            <w:sz w:val="24"/>
            <w:szCs w:val="24"/>
            <w:lang w:val="en-BE"/>
          </w:rPr>
          <w:t>ressources</w:t>
        </w:r>
      </w:ins>
      <w:proofErr w:type="spellEnd"/>
      <w:del w:id="468" w:author="Thibaut Cuvelier" w:date="2018-11-23T11:37:00Z">
        <w:r w:rsidDel="008E1AF5">
          <w:rPr>
            <w:rFonts w:ascii="Times New Roman" w:hAnsi="Times New Roman"/>
            <w:i/>
            <w:iCs/>
            <w:sz w:val="24"/>
            <w:szCs w:val="24"/>
          </w:rPr>
          <w:delText xml:space="preserve">Resource System </w:delText>
        </w:r>
      </w:del>
      <w:r>
        <w:rPr>
          <w:rFonts w:ascii="Times New Roman" w:hAnsi="Times New Roman"/>
          <w:sz w:val="24"/>
          <w:szCs w:val="24"/>
        </w:rPr>
        <w:t xml:space="preserve">plutôt intuitif qui marche parfaitement avec </w:t>
      </w:r>
      <w:r>
        <w:rPr>
          <w:rFonts w:ascii="Times New Roman" w:hAnsi="Times New Roman"/>
          <w:sz w:val="24"/>
          <w:szCs w:val="24"/>
        </w:rPr>
        <w:lastRenderedPageBreak/>
        <w:t>QML. Nous devons créer un fich</w:t>
      </w:r>
      <w:proofErr w:type="spellStart"/>
      <w:ins w:id="469" w:author="Thibaut Cuvelier" w:date="2018-11-23T11:38:00Z">
        <w:r w:rsidR="008E1AF5">
          <w:rPr>
            <w:rFonts w:ascii="Times New Roman" w:hAnsi="Times New Roman"/>
            <w:sz w:val="24"/>
            <w:szCs w:val="24"/>
            <w:lang w:val="en-BE"/>
          </w:rPr>
          <w:t>i</w:t>
        </w:r>
      </w:ins>
      <w:proofErr w:type="spellEnd"/>
      <w:r>
        <w:rPr>
          <w:rFonts w:ascii="Times New Roman" w:hAnsi="Times New Roman"/>
          <w:sz w:val="24"/>
          <w:szCs w:val="24"/>
        </w:rPr>
        <w:t xml:space="preserve">er ressource, </w:t>
      </w:r>
      <w:proofErr w:type="spellStart"/>
      <w:r>
        <w:rPr>
          <w:rFonts w:ascii="Times New Roman" w:hAnsi="Times New Roman"/>
          <w:sz w:val="24"/>
          <w:szCs w:val="24"/>
        </w:rPr>
        <w:t>noteapp.qrc</w:t>
      </w:r>
      <w:proofErr w:type="spellEnd"/>
      <w:r>
        <w:rPr>
          <w:rFonts w:ascii="Times New Roman" w:hAnsi="Times New Roman"/>
          <w:sz w:val="24"/>
          <w:szCs w:val="24"/>
        </w:rPr>
        <w:t xml:space="preserve"> pour le projet racine </w:t>
      </w:r>
      <w:proofErr w:type="spellStart"/>
      <w:r>
        <w:rPr>
          <w:rFonts w:ascii="Times New Roman" w:hAnsi="Times New Roman"/>
          <w:sz w:val="24"/>
          <w:szCs w:val="24"/>
        </w:rPr>
        <w:t>noteapp</w:t>
      </w:r>
      <w:proofErr w:type="spellEnd"/>
      <w:ins w:id="470" w:author="Thibaut Cuvelier" w:date="2018-11-23T11:38:00Z">
        <w:r w:rsidR="008E1AF5">
          <w:rPr>
            <w:rFonts w:ascii="Times New Roman" w:hAnsi="Times New Roman"/>
            <w:sz w:val="24"/>
            <w:szCs w:val="24"/>
            <w:lang w:val="en-BE"/>
          </w:rPr>
          <w:t>,</w:t>
        </w:r>
      </w:ins>
      <w:del w:id="471" w:author="Thibaut Cuvelier" w:date="2018-11-23T11:38:00Z">
        <w:r w:rsidDel="008E1AF5">
          <w:rPr>
            <w:rFonts w:ascii="Times New Roman" w:hAnsi="Times New Roman"/>
            <w:sz w:val="24"/>
            <w:szCs w:val="24"/>
          </w:rPr>
          <w:delText>*</w:delText>
        </w:r>
      </w:del>
      <w:r>
        <w:rPr>
          <w:rFonts w:ascii="Times New Roman" w:hAnsi="Times New Roman"/>
          <w:sz w:val="24"/>
          <w:szCs w:val="24"/>
        </w:rPr>
        <w:t xml:space="preserve"> afin que </w:t>
      </w:r>
      <w:del w:id="472" w:author="Thibaut Cuvelier" w:date="2018-11-23T11:38:00Z">
        <w:r w:rsidDel="008E1AF5">
          <w:rPr>
            <w:rFonts w:ascii="Times New Roman" w:hAnsi="Times New Roman"/>
            <w:sz w:val="24"/>
            <w:szCs w:val="24"/>
          </w:rPr>
          <w:delText>nous puissions</w:delText>
        </w:r>
      </w:del>
      <w:ins w:id="473" w:author="Thibaut Cuvelier" w:date="2018-11-23T11:38:00Z">
        <w:r w:rsidR="008E1AF5">
          <w:rPr>
            <w:rFonts w:ascii="Times New Roman" w:hAnsi="Times New Roman"/>
            <w:sz w:val="24"/>
            <w:szCs w:val="24"/>
            <w:lang w:val="en-BE"/>
          </w:rPr>
          <w:t>d’</w:t>
        </w:r>
      </w:ins>
      <w:del w:id="474" w:author="Thibaut Cuvelier" w:date="2018-11-23T11:38:00Z">
        <w:r w:rsidDel="008E1AF5">
          <w:rPr>
            <w:rFonts w:ascii="Times New Roman" w:hAnsi="Times New Roman"/>
            <w:sz w:val="24"/>
            <w:szCs w:val="24"/>
          </w:rPr>
          <w:delText xml:space="preserve"> </w:delText>
        </w:r>
      </w:del>
      <w:r>
        <w:rPr>
          <w:rFonts w:ascii="Times New Roman" w:hAnsi="Times New Roman"/>
          <w:sz w:val="24"/>
          <w:szCs w:val="24"/>
        </w:rPr>
        <w:t xml:space="preserve">y ajouter nos fichiers images et QML. Se référer à </w:t>
      </w:r>
      <w:proofErr w:type="spellStart"/>
      <w:r>
        <w:rPr>
          <w:rFonts w:ascii="Times New Roman" w:hAnsi="Times New Roman"/>
          <w:i/>
          <w:iCs/>
          <w:sz w:val="24"/>
          <w:szCs w:val="24"/>
        </w:rPr>
        <w:t>Creating</w:t>
      </w:r>
      <w:proofErr w:type="spellEnd"/>
      <w:r>
        <w:rPr>
          <w:rFonts w:ascii="Times New Roman" w:hAnsi="Times New Roman"/>
          <w:i/>
          <w:iCs/>
          <w:sz w:val="24"/>
          <w:szCs w:val="24"/>
        </w:rPr>
        <w:t xml:space="preserve"> a Resource File </w:t>
      </w:r>
      <w:r>
        <w:rPr>
          <w:rFonts w:ascii="Times New Roman" w:hAnsi="Times New Roman"/>
          <w:sz w:val="24"/>
          <w:szCs w:val="24"/>
        </w:rPr>
        <w:t>dans la documentation Qt Creator pour une explication plus détaillée.</w:t>
      </w:r>
    </w:p>
    <w:p w14:paraId="7A391FC3" w14:textId="4044513E" w:rsidR="001A5D0A" w:rsidRDefault="002E797E">
      <w:pPr>
        <w:pStyle w:val="PreformattedText"/>
        <w:spacing w:after="283"/>
        <w:rPr>
          <w:rFonts w:ascii="Times New Roman" w:hAnsi="Times New Roman"/>
          <w:sz w:val="24"/>
          <w:szCs w:val="24"/>
        </w:rPr>
      </w:pPr>
      <w:commentRangeStart w:id="475"/>
      <w:r>
        <w:rPr>
          <w:rFonts w:ascii="Times New Roman" w:hAnsi="Times New Roman"/>
          <w:noProof/>
          <w:sz w:val="24"/>
          <w:szCs w:val="24"/>
        </w:rPr>
        <w:drawing>
          <wp:anchor distT="0" distB="0" distL="114300" distR="114300" simplePos="0" relativeHeight="251659264" behindDoc="0" locked="0" layoutInCell="1" allowOverlap="1" wp14:anchorId="3BFF8F13" wp14:editId="5620AF42">
            <wp:simplePos x="0" y="0"/>
            <wp:positionH relativeFrom="column">
              <wp:align>center</wp:align>
            </wp:positionH>
            <wp:positionV relativeFrom="paragraph">
              <wp:align>top</wp:align>
            </wp:positionV>
            <wp:extent cx="4820400" cy="6001560"/>
            <wp:effectExtent l="0" t="0" r="0" b="0"/>
            <wp:wrapSquare wrapText="bothSides"/>
            <wp:docPr id="2"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4820400" cy="6001560"/>
                    </a:xfrm>
                    <a:prstGeom prst="rect">
                      <a:avLst/>
                    </a:prstGeom>
                  </pic:spPr>
                </pic:pic>
              </a:graphicData>
            </a:graphic>
          </wp:anchor>
        </w:drawing>
      </w:r>
      <w:commentRangeEnd w:id="475"/>
      <w:r w:rsidR="008E1AF5">
        <w:rPr>
          <w:rStyle w:val="CommentReference"/>
          <w:rFonts w:ascii="Times New Roman" w:eastAsia="SimSun" w:hAnsi="Times New Roman" w:cs="Mangal"/>
        </w:rPr>
        <w:commentReference w:id="475"/>
      </w:r>
      <w:r>
        <w:rPr>
          <w:rFonts w:ascii="Times New Roman" w:hAnsi="Times New Roman"/>
          <w:sz w:val="24"/>
          <w:szCs w:val="24"/>
        </w:rPr>
        <w:t xml:space="preserve">Nous devons </w:t>
      </w:r>
      <w:proofErr w:type="spellStart"/>
      <w:r>
        <w:rPr>
          <w:rFonts w:ascii="Times New Roman" w:hAnsi="Times New Roman"/>
          <w:sz w:val="24"/>
          <w:szCs w:val="24"/>
        </w:rPr>
        <w:t>ap</w:t>
      </w:r>
      <w:proofErr w:type="spellEnd"/>
      <w:ins w:id="476" w:author="Thibaut Cuvelier" w:date="2018-11-23T11:38:00Z">
        <w:r w:rsidR="008E1AF5">
          <w:rPr>
            <w:rFonts w:ascii="Times New Roman" w:hAnsi="Times New Roman"/>
            <w:sz w:val="24"/>
            <w:szCs w:val="24"/>
            <w:lang w:val="en-BE"/>
          </w:rPr>
          <w:t>p</w:t>
        </w:r>
      </w:ins>
      <w:del w:id="477" w:author="Thibaut Cuvelier" w:date="2018-11-23T11:38:00Z">
        <w:r w:rsidDel="008E1AF5">
          <w:rPr>
            <w:rFonts w:ascii="Times New Roman" w:hAnsi="Times New Roman"/>
            <w:sz w:val="24"/>
            <w:szCs w:val="24"/>
          </w:rPr>
          <w:delText>l</w:delText>
        </w:r>
      </w:del>
      <w:proofErr w:type="spellStart"/>
      <w:r>
        <w:rPr>
          <w:rFonts w:ascii="Times New Roman" w:hAnsi="Times New Roman"/>
          <w:sz w:val="24"/>
          <w:szCs w:val="24"/>
        </w:rPr>
        <w:t>liquer</w:t>
      </w:r>
      <w:proofErr w:type="spellEnd"/>
      <w:r>
        <w:rPr>
          <w:rFonts w:ascii="Times New Roman" w:hAnsi="Times New Roman"/>
          <w:sz w:val="24"/>
          <w:szCs w:val="24"/>
        </w:rPr>
        <w:t xml:space="preserve"> de petits changements aux fichiers </w:t>
      </w:r>
      <w:r>
        <w:rPr>
          <w:rFonts w:ascii="Times New Roman" w:hAnsi="Times New Roman"/>
          <w:i/>
          <w:iCs/>
          <w:sz w:val="24"/>
          <w:szCs w:val="24"/>
        </w:rPr>
        <w:t>noteapp.pro</w:t>
      </w:r>
      <w:r>
        <w:rPr>
          <w:rFonts w:ascii="Times New Roman" w:hAnsi="Times New Roman"/>
          <w:sz w:val="24"/>
          <w:szCs w:val="24"/>
        </w:rPr>
        <w:t xml:space="preserve"> et</w:t>
      </w:r>
      <w:del w:id="478" w:author="Thibaut Cuvelier" w:date="2018-11-23T11:38:00Z">
        <w:r w:rsidDel="00DD24C4">
          <w:rPr>
            <w:rFonts w:ascii="Times New Roman" w:hAnsi="Times New Roman"/>
            <w:sz w:val="24"/>
            <w:szCs w:val="24"/>
          </w:rPr>
          <w:delText xml:space="preserve"> </w:delText>
        </w:r>
      </w:del>
      <w:r>
        <w:rPr>
          <w:rFonts w:ascii="Times New Roman" w:hAnsi="Times New Roman"/>
          <w:i/>
          <w:iCs/>
          <w:sz w:val="24"/>
          <w:szCs w:val="24"/>
        </w:rPr>
        <w:t xml:space="preserve"> main.cpp</w:t>
      </w:r>
      <w:r>
        <w:rPr>
          <w:rFonts w:ascii="Times New Roman" w:hAnsi="Times New Roman"/>
          <w:sz w:val="24"/>
          <w:szCs w:val="24"/>
        </w:rPr>
        <w:t xml:space="preserve"> afin d</w:t>
      </w:r>
      <w:del w:id="479" w:author="Thibaut Cuvelier" w:date="2018-11-23T11:38:00Z">
        <w:r w:rsidDel="00DD24C4">
          <w:rPr>
            <w:rFonts w:ascii="Times New Roman" w:hAnsi="Times New Roman"/>
            <w:sz w:val="24"/>
            <w:szCs w:val="24"/>
          </w:rPr>
          <w:delText xml:space="preserve">e </w:delText>
        </w:r>
      </w:del>
      <w:ins w:id="480" w:author="Thibaut Cuvelier" w:date="2018-11-23T11:38:00Z">
        <w:r w:rsidR="00DD24C4">
          <w:rPr>
            <w:rFonts w:ascii="Times New Roman" w:hAnsi="Times New Roman"/>
            <w:sz w:val="24"/>
            <w:szCs w:val="24"/>
            <w:lang w:val="en-BE"/>
          </w:rPr>
          <w:t>‘</w:t>
        </w:r>
      </w:ins>
      <w:del w:id="481" w:author="Thibaut Cuvelier" w:date="2018-11-23T11:38:00Z">
        <w:r w:rsidDel="00DD24C4">
          <w:rPr>
            <w:rFonts w:ascii="Times New Roman" w:hAnsi="Times New Roman"/>
            <w:sz w:val="24"/>
            <w:szCs w:val="24"/>
          </w:rPr>
          <w:delText xml:space="preserve">pouvoir </w:delText>
        </w:r>
      </w:del>
      <w:r>
        <w:rPr>
          <w:rFonts w:ascii="Times New Roman" w:hAnsi="Times New Roman"/>
          <w:sz w:val="24"/>
          <w:szCs w:val="24"/>
        </w:rPr>
        <w:t xml:space="preserve">utiliser le fichier ressource nouvellement </w:t>
      </w:r>
      <w:proofErr w:type="gramStart"/>
      <w:r>
        <w:rPr>
          <w:rFonts w:ascii="Times New Roman" w:hAnsi="Times New Roman"/>
          <w:sz w:val="24"/>
          <w:szCs w:val="24"/>
        </w:rPr>
        <w:t>créé</w:t>
      </w:r>
      <w:proofErr w:type="gramEnd"/>
      <w:r>
        <w:rPr>
          <w:rFonts w:ascii="Times New Roman" w:hAnsi="Times New Roman"/>
          <w:sz w:val="24"/>
          <w:szCs w:val="24"/>
        </w:rPr>
        <w:t xml:space="preserve">, </w:t>
      </w:r>
      <w:r>
        <w:rPr>
          <w:rFonts w:ascii="Times New Roman" w:hAnsi="Times New Roman"/>
          <w:i/>
          <w:iCs/>
          <w:sz w:val="24"/>
          <w:szCs w:val="24"/>
        </w:rPr>
        <w:t>noteapp.pro :</w:t>
      </w:r>
    </w:p>
    <w:p w14:paraId="7C8482EF" w14:textId="77777777" w:rsidR="001A5D0A" w:rsidRPr="00C67828" w:rsidRDefault="002E797E">
      <w:pPr>
        <w:pStyle w:val="PreformattedText"/>
        <w:spacing w:after="283"/>
        <w:rPr>
          <w:rFonts w:ascii="Times New Roman" w:hAnsi="Times New Roman"/>
          <w:sz w:val="24"/>
          <w:szCs w:val="24"/>
          <w:lang w:val="en-US"/>
          <w:rPrChange w:id="482"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483" w:author="Thibaut Cuvelier" w:date="2018-11-23T01:08:00Z">
            <w:rPr>
              <w:rFonts w:ascii="Times New Roman" w:hAnsi="Times New Roman"/>
              <w:sz w:val="24"/>
              <w:szCs w:val="24"/>
            </w:rPr>
          </w:rPrChange>
        </w:rPr>
        <w:t># Add more folders to ship with the application, here</w:t>
      </w:r>
    </w:p>
    <w:p w14:paraId="029FF7D9" w14:textId="77777777" w:rsidR="001A5D0A" w:rsidRPr="00C67828" w:rsidRDefault="002E797E">
      <w:pPr>
        <w:pStyle w:val="PreformattedText"/>
        <w:spacing w:after="283"/>
        <w:rPr>
          <w:rFonts w:ascii="Times New Roman" w:hAnsi="Times New Roman"/>
          <w:sz w:val="24"/>
          <w:szCs w:val="24"/>
          <w:lang w:val="en-US"/>
          <w:rPrChange w:id="484"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485" w:author="Thibaut Cuvelier" w:date="2018-11-23T01:08:00Z">
            <w:rPr>
              <w:rFonts w:ascii="Times New Roman" w:hAnsi="Times New Roman"/>
              <w:sz w:val="24"/>
              <w:szCs w:val="24"/>
            </w:rPr>
          </w:rPrChange>
        </w:rPr>
        <w:t>#folder_</w:t>
      </w:r>
      <w:proofErr w:type="gramStart"/>
      <w:r w:rsidRPr="00C67828">
        <w:rPr>
          <w:rFonts w:ascii="Times New Roman" w:hAnsi="Times New Roman"/>
          <w:sz w:val="24"/>
          <w:szCs w:val="24"/>
          <w:lang w:val="en-US"/>
          <w:rPrChange w:id="486" w:author="Thibaut Cuvelier" w:date="2018-11-23T01:08:00Z">
            <w:rPr>
              <w:rFonts w:ascii="Times New Roman" w:hAnsi="Times New Roman"/>
              <w:sz w:val="24"/>
              <w:szCs w:val="24"/>
            </w:rPr>
          </w:rPrChange>
        </w:rPr>
        <w:t>01.source</w:t>
      </w:r>
      <w:proofErr w:type="gramEnd"/>
      <w:r w:rsidRPr="00C67828">
        <w:rPr>
          <w:rFonts w:ascii="Times New Roman" w:hAnsi="Times New Roman"/>
          <w:sz w:val="24"/>
          <w:szCs w:val="24"/>
          <w:lang w:val="en-US"/>
          <w:rPrChange w:id="487" w:author="Thibaut Cuvelier" w:date="2018-11-23T01:08:00Z">
            <w:rPr>
              <w:rFonts w:ascii="Times New Roman" w:hAnsi="Times New Roman"/>
              <w:sz w:val="24"/>
              <w:szCs w:val="24"/>
            </w:rPr>
          </w:rPrChange>
        </w:rPr>
        <w:t xml:space="preserve"> = </w:t>
      </w:r>
      <w:proofErr w:type="spellStart"/>
      <w:r w:rsidRPr="00C67828">
        <w:rPr>
          <w:rFonts w:ascii="Times New Roman" w:hAnsi="Times New Roman"/>
          <w:sz w:val="24"/>
          <w:szCs w:val="24"/>
          <w:lang w:val="en-US"/>
          <w:rPrChange w:id="488" w:author="Thibaut Cuvelier" w:date="2018-11-23T01:08:00Z">
            <w:rPr>
              <w:rFonts w:ascii="Times New Roman" w:hAnsi="Times New Roman"/>
              <w:sz w:val="24"/>
              <w:szCs w:val="24"/>
            </w:rPr>
          </w:rPrChange>
        </w:rPr>
        <w:t>qml</w:t>
      </w:r>
      <w:proofErr w:type="spellEnd"/>
      <w:r w:rsidRPr="00C67828">
        <w:rPr>
          <w:rFonts w:ascii="Times New Roman" w:hAnsi="Times New Roman"/>
          <w:sz w:val="24"/>
          <w:szCs w:val="24"/>
          <w:lang w:val="en-US"/>
          <w:rPrChange w:id="489"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490" w:author="Thibaut Cuvelier" w:date="2018-11-23T01:08:00Z">
            <w:rPr>
              <w:rFonts w:ascii="Times New Roman" w:hAnsi="Times New Roman"/>
              <w:sz w:val="24"/>
              <w:szCs w:val="24"/>
            </w:rPr>
          </w:rPrChange>
        </w:rPr>
        <w:t>noteapp</w:t>
      </w:r>
      <w:proofErr w:type="spellEnd"/>
    </w:p>
    <w:p w14:paraId="4DF3FE66" w14:textId="77777777" w:rsidR="001A5D0A" w:rsidRPr="00C67828" w:rsidRDefault="002E797E">
      <w:pPr>
        <w:pStyle w:val="PreformattedText"/>
        <w:spacing w:after="283"/>
        <w:rPr>
          <w:rFonts w:ascii="Times New Roman" w:hAnsi="Times New Roman"/>
          <w:sz w:val="24"/>
          <w:szCs w:val="24"/>
          <w:lang w:val="en-US"/>
          <w:rPrChange w:id="49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492" w:author="Thibaut Cuvelier" w:date="2018-11-23T01:08:00Z">
            <w:rPr>
              <w:rFonts w:ascii="Times New Roman" w:hAnsi="Times New Roman"/>
              <w:sz w:val="24"/>
              <w:szCs w:val="24"/>
            </w:rPr>
          </w:rPrChange>
        </w:rPr>
        <w:t>#folder_</w:t>
      </w:r>
      <w:proofErr w:type="gramStart"/>
      <w:r w:rsidRPr="00C67828">
        <w:rPr>
          <w:rFonts w:ascii="Times New Roman" w:hAnsi="Times New Roman"/>
          <w:sz w:val="24"/>
          <w:szCs w:val="24"/>
          <w:lang w:val="en-US"/>
          <w:rPrChange w:id="493" w:author="Thibaut Cuvelier" w:date="2018-11-23T01:08:00Z">
            <w:rPr>
              <w:rFonts w:ascii="Times New Roman" w:hAnsi="Times New Roman"/>
              <w:sz w:val="24"/>
              <w:szCs w:val="24"/>
            </w:rPr>
          </w:rPrChange>
        </w:rPr>
        <w:t>01.target</w:t>
      </w:r>
      <w:proofErr w:type="gramEnd"/>
      <w:r w:rsidRPr="00C67828">
        <w:rPr>
          <w:rFonts w:ascii="Times New Roman" w:hAnsi="Times New Roman"/>
          <w:sz w:val="24"/>
          <w:szCs w:val="24"/>
          <w:lang w:val="en-US"/>
          <w:rPrChange w:id="494" w:author="Thibaut Cuvelier" w:date="2018-11-23T01:08:00Z">
            <w:rPr>
              <w:rFonts w:ascii="Times New Roman" w:hAnsi="Times New Roman"/>
              <w:sz w:val="24"/>
              <w:szCs w:val="24"/>
            </w:rPr>
          </w:rPrChange>
        </w:rPr>
        <w:t xml:space="preserve"> = </w:t>
      </w:r>
      <w:proofErr w:type="spellStart"/>
      <w:r w:rsidRPr="00C67828">
        <w:rPr>
          <w:rFonts w:ascii="Times New Roman" w:hAnsi="Times New Roman"/>
          <w:sz w:val="24"/>
          <w:szCs w:val="24"/>
          <w:lang w:val="en-US"/>
          <w:rPrChange w:id="495" w:author="Thibaut Cuvelier" w:date="2018-11-23T01:08:00Z">
            <w:rPr>
              <w:rFonts w:ascii="Times New Roman" w:hAnsi="Times New Roman"/>
              <w:sz w:val="24"/>
              <w:szCs w:val="24"/>
            </w:rPr>
          </w:rPrChange>
        </w:rPr>
        <w:t>qml</w:t>
      </w:r>
      <w:proofErr w:type="spellEnd"/>
    </w:p>
    <w:p w14:paraId="24735C3C"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#DEPLOYMENTFOLDERS = folder_01</w:t>
      </w:r>
    </w:p>
    <w:p w14:paraId="78A637B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1BB48A74"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Dans le fichier main.cpp, nous voyons que la fonction </w:t>
      </w:r>
      <w:r>
        <w:rPr>
          <w:rFonts w:ascii="Times New Roman" w:hAnsi="Times New Roman"/>
          <w:sz w:val="24"/>
          <w:szCs w:val="24"/>
        </w:rPr>
        <w:lastRenderedPageBreak/>
        <w:t>QtQuick2</w:t>
      </w:r>
      <w:proofErr w:type="gramStart"/>
      <w:r>
        <w:rPr>
          <w:rFonts w:ascii="Times New Roman" w:hAnsi="Times New Roman"/>
          <w:sz w:val="24"/>
          <w:szCs w:val="24"/>
        </w:rPr>
        <w:t>ApplicationViewer::</w:t>
      </w:r>
      <w:proofErr w:type="spellStart"/>
      <w:proofErr w:type="gramEnd"/>
      <w:r>
        <w:rPr>
          <w:rFonts w:ascii="Times New Roman" w:hAnsi="Times New Roman"/>
          <w:sz w:val="24"/>
          <w:szCs w:val="24"/>
        </w:rPr>
        <w:t>setMainQmlFile</w:t>
      </w:r>
      <w:proofErr w:type="spellEnd"/>
      <w:r>
        <w:rPr>
          <w:rFonts w:ascii="Times New Roman" w:hAnsi="Times New Roman"/>
          <w:sz w:val="24"/>
          <w:szCs w:val="24"/>
        </w:rPr>
        <w:t xml:space="preserve">() est appelée avec le chemin relatif dans le fichier </w:t>
      </w:r>
      <w:proofErr w:type="spellStart"/>
      <w:r>
        <w:rPr>
          <w:rFonts w:ascii="Times New Roman" w:hAnsi="Times New Roman"/>
          <w:sz w:val="24"/>
          <w:szCs w:val="24"/>
        </w:rPr>
        <w:t>main.qml</w:t>
      </w:r>
      <w:proofErr w:type="spellEnd"/>
    </w:p>
    <w:p w14:paraId="78303A50" w14:textId="77777777" w:rsidR="001A5D0A" w:rsidRDefault="001A5D0A">
      <w:pPr>
        <w:pStyle w:val="PreformattedText"/>
        <w:spacing w:after="283"/>
        <w:rPr>
          <w:rFonts w:ascii="Times New Roman" w:hAnsi="Times New Roman"/>
          <w:sz w:val="24"/>
          <w:szCs w:val="24"/>
        </w:rPr>
      </w:pPr>
    </w:p>
    <w:p w14:paraId="6D39F56A" w14:textId="77777777" w:rsidR="001A5D0A" w:rsidRPr="00C67828" w:rsidRDefault="002E797E">
      <w:pPr>
        <w:pStyle w:val="PreformattedText"/>
        <w:spacing w:after="283"/>
        <w:rPr>
          <w:rFonts w:ascii="Times New Roman" w:hAnsi="Times New Roman"/>
          <w:sz w:val="24"/>
          <w:szCs w:val="24"/>
          <w:lang w:val="en-US"/>
          <w:rPrChange w:id="496"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497" w:author="Thibaut Cuvelier" w:date="2018-11-23T01:08:00Z">
            <w:rPr>
              <w:rFonts w:ascii="Times New Roman" w:hAnsi="Times New Roman"/>
              <w:sz w:val="24"/>
              <w:szCs w:val="24"/>
            </w:rPr>
          </w:rPrChange>
        </w:rPr>
        <w:t>// qtquick2applicationviewer.cpp</w:t>
      </w:r>
    </w:p>
    <w:p w14:paraId="6388C224" w14:textId="77777777" w:rsidR="001A5D0A" w:rsidRPr="00C67828" w:rsidRDefault="002E797E">
      <w:pPr>
        <w:pStyle w:val="PreformattedText"/>
        <w:spacing w:after="283"/>
        <w:rPr>
          <w:rFonts w:ascii="Times New Roman" w:hAnsi="Times New Roman"/>
          <w:sz w:val="24"/>
          <w:szCs w:val="24"/>
          <w:lang w:val="en-US"/>
          <w:rPrChange w:id="498"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499" w:author="Thibaut Cuvelier" w:date="2018-11-23T01:08:00Z">
            <w:rPr>
              <w:rFonts w:ascii="Times New Roman" w:hAnsi="Times New Roman"/>
              <w:sz w:val="24"/>
              <w:szCs w:val="24"/>
            </w:rPr>
          </w:rPrChange>
        </w:rPr>
        <w:t>...</w:t>
      </w:r>
    </w:p>
    <w:p w14:paraId="108CC8CE" w14:textId="77777777" w:rsidR="001A5D0A" w:rsidRPr="00C67828" w:rsidRDefault="002E797E">
      <w:pPr>
        <w:pStyle w:val="PreformattedText"/>
        <w:spacing w:after="283"/>
        <w:rPr>
          <w:rFonts w:ascii="Times New Roman" w:hAnsi="Times New Roman"/>
          <w:sz w:val="24"/>
          <w:szCs w:val="24"/>
          <w:lang w:val="en-US"/>
          <w:rPrChange w:id="500"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01" w:author="Thibaut Cuvelier" w:date="2018-11-23T01:08:00Z">
            <w:rPr>
              <w:rFonts w:ascii="Times New Roman" w:hAnsi="Times New Roman"/>
              <w:sz w:val="24"/>
              <w:szCs w:val="24"/>
            </w:rPr>
          </w:rPrChange>
        </w:rPr>
        <w:t>void QtQuick2</w:t>
      </w:r>
      <w:proofErr w:type="gramStart"/>
      <w:r w:rsidRPr="00C67828">
        <w:rPr>
          <w:rFonts w:ascii="Times New Roman" w:hAnsi="Times New Roman"/>
          <w:sz w:val="24"/>
          <w:szCs w:val="24"/>
          <w:lang w:val="en-US"/>
          <w:rPrChange w:id="502" w:author="Thibaut Cuvelier" w:date="2018-11-23T01:08:00Z">
            <w:rPr>
              <w:rFonts w:ascii="Times New Roman" w:hAnsi="Times New Roman"/>
              <w:sz w:val="24"/>
              <w:szCs w:val="24"/>
            </w:rPr>
          </w:rPrChange>
        </w:rPr>
        <w:t>ApplicationViewer::</w:t>
      </w:r>
      <w:proofErr w:type="spellStart"/>
      <w:proofErr w:type="gramEnd"/>
      <w:r w:rsidRPr="00C67828">
        <w:rPr>
          <w:rFonts w:ascii="Times New Roman" w:hAnsi="Times New Roman"/>
          <w:sz w:val="24"/>
          <w:szCs w:val="24"/>
          <w:lang w:val="en-US"/>
          <w:rPrChange w:id="503" w:author="Thibaut Cuvelier" w:date="2018-11-23T01:08:00Z">
            <w:rPr>
              <w:rFonts w:ascii="Times New Roman" w:hAnsi="Times New Roman"/>
              <w:sz w:val="24"/>
              <w:szCs w:val="24"/>
            </w:rPr>
          </w:rPrChange>
        </w:rPr>
        <w:t>setMainQmlFile</w:t>
      </w:r>
      <w:proofErr w:type="spellEnd"/>
      <w:r w:rsidRPr="00C67828">
        <w:rPr>
          <w:rFonts w:ascii="Times New Roman" w:hAnsi="Times New Roman"/>
          <w:sz w:val="24"/>
          <w:szCs w:val="24"/>
          <w:lang w:val="en-US"/>
          <w:rPrChange w:id="504" w:author="Thibaut Cuvelier" w:date="2018-11-23T01:08:00Z">
            <w:rPr>
              <w:rFonts w:ascii="Times New Roman" w:hAnsi="Times New Roman"/>
              <w:sz w:val="24"/>
              <w:szCs w:val="24"/>
            </w:rPr>
          </w:rPrChange>
        </w:rPr>
        <w:t xml:space="preserve">(const </w:t>
      </w:r>
      <w:proofErr w:type="spellStart"/>
      <w:r w:rsidRPr="00C67828">
        <w:rPr>
          <w:rFonts w:ascii="Times New Roman" w:hAnsi="Times New Roman"/>
          <w:sz w:val="24"/>
          <w:szCs w:val="24"/>
          <w:lang w:val="en-US"/>
          <w:rPrChange w:id="505" w:author="Thibaut Cuvelier" w:date="2018-11-23T01:08:00Z">
            <w:rPr>
              <w:rFonts w:ascii="Times New Roman" w:hAnsi="Times New Roman"/>
              <w:sz w:val="24"/>
              <w:szCs w:val="24"/>
            </w:rPr>
          </w:rPrChange>
        </w:rPr>
        <w:t>QString</w:t>
      </w:r>
      <w:proofErr w:type="spellEnd"/>
      <w:r w:rsidRPr="00C67828">
        <w:rPr>
          <w:rFonts w:ascii="Times New Roman" w:hAnsi="Times New Roman"/>
          <w:sz w:val="24"/>
          <w:szCs w:val="24"/>
          <w:lang w:val="en-US"/>
          <w:rPrChange w:id="506" w:author="Thibaut Cuvelier" w:date="2018-11-23T01:08:00Z">
            <w:rPr>
              <w:rFonts w:ascii="Times New Roman" w:hAnsi="Times New Roman"/>
              <w:sz w:val="24"/>
              <w:szCs w:val="24"/>
            </w:rPr>
          </w:rPrChange>
        </w:rPr>
        <w:t xml:space="preserve"> &amp;file)</w:t>
      </w:r>
    </w:p>
    <w:p w14:paraId="040045A1" w14:textId="77777777" w:rsidR="001A5D0A" w:rsidRPr="00C67828" w:rsidRDefault="002E797E">
      <w:pPr>
        <w:pStyle w:val="PreformattedText"/>
        <w:spacing w:after="283"/>
        <w:rPr>
          <w:rFonts w:ascii="Times New Roman" w:hAnsi="Times New Roman"/>
          <w:sz w:val="24"/>
          <w:szCs w:val="24"/>
          <w:lang w:val="en-US"/>
          <w:rPrChange w:id="507"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08" w:author="Thibaut Cuvelier" w:date="2018-11-23T01:08:00Z">
            <w:rPr>
              <w:rFonts w:ascii="Times New Roman" w:hAnsi="Times New Roman"/>
              <w:sz w:val="24"/>
              <w:szCs w:val="24"/>
            </w:rPr>
          </w:rPrChange>
        </w:rPr>
        <w:t>{</w:t>
      </w:r>
    </w:p>
    <w:p w14:paraId="197BED35" w14:textId="77777777" w:rsidR="001A5D0A" w:rsidRPr="00C67828" w:rsidRDefault="002E797E">
      <w:pPr>
        <w:pStyle w:val="PreformattedText"/>
        <w:spacing w:after="283"/>
        <w:rPr>
          <w:rFonts w:ascii="Times New Roman" w:hAnsi="Times New Roman"/>
          <w:sz w:val="24"/>
          <w:szCs w:val="24"/>
          <w:lang w:val="en-US"/>
          <w:rPrChange w:id="509"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10" w:author="Thibaut Cuvelier" w:date="2018-11-23T01:08:00Z">
            <w:rPr>
              <w:rFonts w:ascii="Times New Roman" w:hAnsi="Times New Roman"/>
              <w:sz w:val="24"/>
              <w:szCs w:val="24"/>
            </w:rPr>
          </w:rPrChange>
        </w:rPr>
        <w:t>d-&gt;</w:t>
      </w:r>
      <w:proofErr w:type="spellStart"/>
      <w:r w:rsidRPr="00C67828">
        <w:rPr>
          <w:rFonts w:ascii="Times New Roman" w:hAnsi="Times New Roman"/>
          <w:sz w:val="24"/>
          <w:szCs w:val="24"/>
          <w:lang w:val="en-US"/>
          <w:rPrChange w:id="511" w:author="Thibaut Cuvelier" w:date="2018-11-23T01:08:00Z">
            <w:rPr>
              <w:rFonts w:ascii="Times New Roman" w:hAnsi="Times New Roman"/>
              <w:sz w:val="24"/>
              <w:szCs w:val="24"/>
            </w:rPr>
          </w:rPrChange>
        </w:rPr>
        <w:t>mainQmlFile</w:t>
      </w:r>
      <w:proofErr w:type="spellEnd"/>
      <w:r w:rsidRPr="00C67828">
        <w:rPr>
          <w:rFonts w:ascii="Times New Roman" w:hAnsi="Times New Roman"/>
          <w:sz w:val="24"/>
          <w:szCs w:val="24"/>
          <w:lang w:val="en-US"/>
          <w:rPrChange w:id="512" w:author="Thibaut Cuvelier" w:date="2018-11-23T01:08:00Z">
            <w:rPr>
              <w:rFonts w:ascii="Times New Roman" w:hAnsi="Times New Roman"/>
              <w:sz w:val="24"/>
              <w:szCs w:val="24"/>
            </w:rPr>
          </w:rPrChange>
        </w:rPr>
        <w:t xml:space="preserve"> = QtQuick2</w:t>
      </w:r>
      <w:proofErr w:type="gramStart"/>
      <w:r w:rsidRPr="00C67828">
        <w:rPr>
          <w:rFonts w:ascii="Times New Roman" w:hAnsi="Times New Roman"/>
          <w:sz w:val="24"/>
          <w:szCs w:val="24"/>
          <w:lang w:val="en-US"/>
          <w:rPrChange w:id="513" w:author="Thibaut Cuvelier" w:date="2018-11-23T01:08:00Z">
            <w:rPr>
              <w:rFonts w:ascii="Times New Roman" w:hAnsi="Times New Roman"/>
              <w:sz w:val="24"/>
              <w:szCs w:val="24"/>
            </w:rPr>
          </w:rPrChange>
        </w:rPr>
        <w:t>ApplicationViewerPrivate::</w:t>
      </w:r>
      <w:proofErr w:type="spellStart"/>
      <w:proofErr w:type="gramEnd"/>
      <w:r w:rsidRPr="00C67828">
        <w:rPr>
          <w:rFonts w:ascii="Times New Roman" w:hAnsi="Times New Roman"/>
          <w:sz w:val="24"/>
          <w:szCs w:val="24"/>
          <w:lang w:val="en-US"/>
          <w:rPrChange w:id="514" w:author="Thibaut Cuvelier" w:date="2018-11-23T01:08:00Z">
            <w:rPr>
              <w:rFonts w:ascii="Times New Roman" w:hAnsi="Times New Roman"/>
              <w:sz w:val="24"/>
              <w:szCs w:val="24"/>
            </w:rPr>
          </w:rPrChange>
        </w:rPr>
        <w:t>adjustPath</w:t>
      </w:r>
      <w:proofErr w:type="spellEnd"/>
      <w:r w:rsidRPr="00C67828">
        <w:rPr>
          <w:rFonts w:ascii="Times New Roman" w:hAnsi="Times New Roman"/>
          <w:sz w:val="24"/>
          <w:szCs w:val="24"/>
          <w:lang w:val="en-US"/>
          <w:rPrChange w:id="515" w:author="Thibaut Cuvelier" w:date="2018-11-23T01:08:00Z">
            <w:rPr>
              <w:rFonts w:ascii="Times New Roman" w:hAnsi="Times New Roman"/>
              <w:sz w:val="24"/>
              <w:szCs w:val="24"/>
            </w:rPr>
          </w:rPrChange>
        </w:rPr>
        <w:t>(file);</w:t>
      </w:r>
    </w:p>
    <w:p w14:paraId="4247DB2D" w14:textId="77777777" w:rsidR="001A5D0A" w:rsidRDefault="002E797E">
      <w:pPr>
        <w:pStyle w:val="PreformattedText"/>
        <w:spacing w:after="283"/>
        <w:rPr>
          <w:rFonts w:ascii="Times New Roman" w:hAnsi="Times New Roman"/>
          <w:sz w:val="24"/>
          <w:szCs w:val="24"/>
        </w:rPr>
      </w:pPr>
      <w:proofErr w:type="spellStart"/>
      <w:proofErr w:type="gramStart"/>
      <w:r>
        <w:rPr>
          <w:rFonts w:ascii="Times New Roman" w:hAnsi="Times New Roman"/>
          <w:sz w:val="24"/>
          <w:szCs w:val="24"/>
        </w:rPr>
        <w:t>setSource</w:t>
      </w:r>
      <w:proofErr w:type="spellEnd"/>
      <w:r>
        <w:rPr>
          <w:rFonts w:ascii="Times New Roman" w:hAnsi="Times New Roman"/>
          <w:sz w:val="24"/>
          <w:szCs w:val="24"/>
        </w:rPr>
        <w:t>(</w:t>
      </w:r>
      <w:proofErr w:type="spellStart"/>
      <w:proofErr w:type="gramEnd"/>
      <w:r>
        <w:rPr>
          <w:rFonts w:ascii="Times New Roman" w:hAnsi="Times New Roman"/>
          <w:sz w:val="24"/>
          <w:szCs w:val="24"/>
        </w:rPr>
        <w:t>QUrl</w:t>
      </w:r>
      <w:proofErr w:type="spellEnd"/>
      <w:r>
        <w:rPr>
          <w:rFonts w:ascii="Times New Roman" w:hAnsi="Times New Roman"/>
          <w:sz w:val="24"/>
          <w:szCs w:val="24"/>
        </w:rPr>
        <w:t>::</w:t>
      </w:r>
      <w:proofErr w:type="spellStart"/>
      <w:r>
        <w:rPr>
          <w:rFonts w:ascii="Times New Roman" w:hAnsi="Times New Roman"/>
          <w:sz w:val="24"/>
          <w:szCs w:val="24"/>
        </w:rPr>
        <w:t>fromLocalFile</w:t>
      </w:r>
      <w:proofErr w:type="spellEnd"/>
      <w:r>
        <w:rPr>
          <w:rFonts w:ascii="Times New Roman" w:hAnsi="Times New Roman"/>
          <w:sz w:val="24"/>
          <w:szCs w:val="24"/>
        </w:rPr>
        <w:t>(d-&gt;</w:t>
      </w:r>
      <w:proofErr w:type="spellStart"/>
      <w:r>
        <w:rPr>
          <w:rFonts w:ascii="Times New Roman" w:hAnsi="Times New Roman"/>
          <w:sz w:val="24"/>
          <w:szCs w:val="24"/>
        </w:rPr>
        <w:t>mainQmlFile</w:t>
      </w:r>
      <w:proofErr w:type="spellEnd"/>
      <w:r>
        <w:rPr>
          <w:rFonts w:ascii="Times New Roman" w:hAnsi="Times New Roman"/>
          <w:sz w:val="24"/>
          <w:szCs w:val="24"/>
        </w:rPr>
        <w:t>));</w:t>
      </w:r>
    </w:p>
    <w:p w14:paraId="59B02DC7"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56D922BA"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631627F0" w14:textId="600D90FB"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La classe </w:t>
      </w:r>
      <w:r>
        <w:rPr>
          <w:rFonts w:ascii="Times New Roman" w:hAnsi="Times New Roman"/>
          <w:i/>
          <w:iCs/>
          <w:sz w:val="24"/>
          <w:szCs w:val="24"/>
        </w:rPr>
        <w:t>QtQuick2ApplicationViewer</w:t>
      </w:r>
      <w:r>
        <w:rPr>
          <w:rFonts w:ascii="Times New Roman" w:hAnsi="Times New Roman"/>
          <w:sz w:val="24"/>
          <w:szCs w:val="24"/>
        </w:rPr>
        <w:t xml:space="preserve"> hérite de </w:t>
      </w:r>
      <w:proofErr w:type="spellStart"/>
      <w:r>
        <w:rPr>
          <w:rFonts w:ascii="Times New Roman" w:hAnsi="Times New Roman"/>
          <w:i/>
          <w:iCs/>
          <w:sz w:val="24"/>
          <w:szCs w:val="24"/>
        </w:rPr>
        <w:t>Qquick</w:t>
      </w:r>
      <w:proofErr w:type="spellEnd"/>
      <w:r>
        <w:rPr>
          <w:rFonts w:ascii="Times New Roman" w:hAnsi="Times New Roman"/>
          <w:i/>
          <w:iCs/>
          <w:sz w:val="24"/>
          <w:szCs w:val="24"/>
        </w:rPr>
        <w:t xml:space="preserve"> </w:t>
      </w:r>
      <w:proofErr w:type="spellStart"/>
      <w:r>
        <w:rPr>
          <w:rFonts w:ascii="Times New Roman" w:hAnsi="Times New Roman"/>
          <w:i/>
          <w:iCs/>
          <w:sz w:val="24"/>
          <w:szCs w:val="24"/>
        </w:rPr>
        <w:t>View</w:t>
      </w:r>
      <w:proofErr w:type="spellEnd"/>
      <w:r>
        <w:rPr>
          <w:rFonts w:ascii="Times New Roman" w:hAnsi="Times New Roman"/>
          <w:i/>
          <w:iCs/>
          <w:sz w:val="24"/>
          <w:szCs w:val="24"/>
        </w:rPr>
        <w:t xml:space="preserve">, </w:t>
      </w:r>
      <w:r>
        <w:rPr>
          <w:rFonts w:ascii="Times New Roman" w:hAnsi="Times New Roman"/>
          <w:sz w:val="24"/>
          <w:szCs w:val="24"/>
        </w:rPr>
        <w:t>qui est une classe pratique pour charger et afficher les fichiers QML. La fonction QtQuick2</w:t>
      </w:r>
      <w:proofErr w:type="gramStart"/>
      <w:r>
        <w:rPr>
          <w:rFonts w:ascii="Times New Roman" w:hAnsi="Times New Roman"/>
          <w:sz w:val="24"/>
          <w:szCs w:val="24"/>
        </w:rPr>
        <w:t>ApplicationViewer::</w:t>
      </w:r>
      <w:proofErr w:type="spellStart"/>
      <w:proofErr w:type="gramEnd"/>
      <w:r>
        <w:rPr>
          <w:rFonts w:ascii="Times New Roman" w:hAnsi="Times New Roman"/>
          <w:sz w:val="24"/>
          <w:szCs w:val="24"/>
        </w:rPr>
        <w:t>setMainQmlFile</w:t>
      </w:r>
      <w:proofErr w:type="spellEnd"/>
      <w:r>
        <w:rPr>
          <w:rFonts w:ascii="Times New Roman" w:hAnsi="Times New Roman"/>
          <w:sz w:val="24"/>
          <w:szCs w:val="24"/>
        </w:rPr>
        <w:t xml:space="preserve">() n'est pas optimisée pour utiliser les ressources parce qu'elle ajuste le chemin du fichier QML </w:t>
      </w:r>
      <w:ins w:id="516" w:author="Thibaut Cuvelier" w:date="2018-11-23T11:39:00Z">
        <w:r w:rsidR="00DD24C4">
          <w:rPr>
            <w:rFonts w:ascii="Times New Roman" w:hAnsi="Times New Roman"/>
            <w:sz w:val="24"/>
            <w:szCs w:val="24"/>
            <w:lang w:val="en-BE"/>
          </w:rPr>
          <w:t>ava</w:t>
        </w:r>
      </w:ins>
      <w:del w:id="517" w:author="Thibaut Cuvelier" w:date="2018-11-23T11:39:00Z">
        <w:r w:rsidDel="00DD24C4">
          <w:rPr>
            <w:rFonts w:ascii="Times New Roman" w:hAnsi="Times New Roman"/>
            <w:sz w:val="24"/>
            <w:szCs w:val="24"/>
          </w:rPr>
          <w:delText>q</w:delText>
        </w:r>
      </w:del>
      <w:del w:id="518" w:author="Thibaut Cuvelier" w:date="2018-11-23T11:38:00Z">
        <w:r w:rsidDel="00DD24C4">
          <w:rPr>
            <w:rFonts w:ascii="Times New Roman" w:hAnsi="Times New Roman"/>
            <w:sz w:val="24"/>
            <w:szCs w:val="24"/>
          </w:rPr>
          <w:delText>vq</w:delText>
        </w:r>
      </w:del>
      <w:r>
        <w:rPr>
          <w:rFonts w:ascii="Times New Roman" w:hAnsi="Times New Roman"/>
          <w:sz w:val="24"/>
          <w:szCs w:val="24"/>
        </w:rPr>
        <w:t xml:space="preserve">nt d'appeler la fonction </w:t>
      </w:r>
      <w:proofErr w:type="spellStart"/>
      <w:r>
        <w:rPr>
          <w:rFonts w:ascii="Times New Roman" w:hAnsi="Times New Roman"/>
          <w:i/>
          <w:iCs/>
          <w:sz w:val="24"/>
          <w:szCs w:val="24"/>
        </w:rPr>
        <w:t>setSource</w:t>
      </w:r>
      <w:proofErr w:type="spellEnd"/>
      <w:r>
        <w:rPr>
          <w:rFonts w:ascii="Times New Roman" w:hAnsi="Times New Roman"/>
          <w:i/>
          <w:iCs/>
          <w:sz w:val="24"/>
          <w:szCs w:val="24"/>
        </w:rPr>
        <w:t>()</w:t>
      </w:r>
      <w:r>
        <w:rPr>
          <w:rFonts w:ascii="Times New Roman" w:hAnsi="Times New Roman"/>
          <w:sz w:val="24"/>
          <w:szCs w:val="24"/>
        </w:rPr>
        <w:t>.</w:t>
      </w:r>
    </w:p>
    <w:p w14:paraId="64071161"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L'approche la plus simple pour passer outre serait d'appeler directement </w:t>
      </w:r>
      <w:proofErr w:type="spellStart"/>
      <w:r>
        <w:rPr>
          <w:rFonts w:ascii="Times New Roman" w:hAnsi="Times New Roman"/>
          <w:i/>
          <w:iCs/>
          <w:sz w:val="24"/>
          <w:szCs w:val="24"/>
        </w:rPr>
        <w:t>setSource</w:t>
      </w:r>
      <w:proofErr w:type="spellEnd"/>
      <w:r>
        <w:rPr>
          <w:rFonts w:ascii="Times New Roman" w:hAnsi="Times New Roman"/>
          <w:sz w:val="24"/>
          <w:szCs w:val="24"/>
        </w:rPr>
        <w:t xml:space="preserve"> sur l'objet </w:t>
      </w:r>
      <w:proofErr w:type="spellStart"/>
      <w:r>
        <w:rPr>
          <w:rFonts w:ascii="Times New Roman" w:hAnsi="Times New Roman"/>
          <w:i/>
          <w:iCs/>
          <w:sz w:val="24"/>
          <w:szCs w:val="24"/>
        </w:rPr>
        <w:t>viewer</w:t>
      </w:r>
      <w:proofErr w:type="spellEnd"/>
      <w:r>
        <w:rPr>
          <w:rFonts w:ascii="Times New Roman" w:hAnsi="Times New Roman"/>
          <w:i/>
          <w:iCs/>
          <w:sz w:val="24"/>
          <w:szCs w:val="24"/>
        </w:rPr>
        <w:t xml:space="preserve"> </w:t>
      </w:r>
      <w:r>
        <w:rPr>
          <w:rFonts w:ascii="Times New Roman" w:hAnsi="Times New Roman"/>
          <w:sz w:val="24"/>
          <w:szCs w:val="24"/>
        </w:rPr>
        <w:t xml:space="preserve">dans le fichier </w:t>
      </w:r>
      <w:r>
        <w:rPr>
          <w:rFonts w:ascii="Times New Roman" w:hAnsi="Times New Roman"/>
          <w:i/>
          <w:iCs/>
          <w:sz w:val="24"/>
          <w:szCs w:val="24"/>
        </w:rPr>
        <w:t>main.cpp</w:t>
      </w:r>
      <w:r>
        <w:rPr>
          <w:rFonts w:ascii="Times New Roman" w:hAnsi="Times New Roman"/>
          <w:sz w:val="24"/>
          <w:szCs w:val="24"/>
        </w:rPr>
        <w:t xml:space="preserve">, mais cette fois-ci on passe le </w:t>
      </w:r>
      <w:proofErr w:type="spellStart"/>
      <w:r>
        <w:rPr>
          <w:rFonts w:ascii="Times New Roman" w:hAnsi="Times New Roman"/>
          <w:i/>
          <w:iCs/>
          <w:sz w:val="24"/>
          <w:szCs w:val="24"/>
        </w:rPr>
        <w:t>main.qml</w:t>
      </w:r>
      <w:proofErr w:type="spellEnd"/>
      <w:r>
        <w:rPr>
          <w:rFonts w:ascii="Times New Roman" w:hAnsi="Times New Roman"/>
          <w:sz w:val="24"/>
          <w:szCs w:val="24"/>
        </w:rPr>
        <w:t xml:space="preserve"> en tant que fichier ressource.</w:t>
      </w:r>
    </w:p>
    <w:p w14:paraId="7E32A55A" w14:textId="77777777" w:rsidR="001A5D0A" w:rsidRPr="00C67828" w:rsidRDefault="002E797E">
      <w:pPr>
        <w:pStyle w:val="PreformattedText"/>
        <w:spacing w:after="283"/>
        <w:rPr>
          <w:rFonts w:ascii="Times New Roman" w:hAnsi="Times New Roman"/>
          <w:sz w:val="24"/>
          <w:szCs w:val="24"/>
          <w:lang w:val="en-US"/>
          <w:rPrChange w:id="519"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20" w:author="Thibaut Cuvelier" w:date="2018-11-23T01:08:00Z">
            <w:rPr>
              <w:rFonts w:ascii="Times New Roman" w:hAnsi="Times New Roman"/>
              <w:sz w:val="24"/>
              <w:szCs w:val="24"/>
            </w:rPr>
          </w:rPrChange>
        </w:rPr>
        <w:t>// main.cpp</w:t>
      </w:r>
    </w:p>
    <w:p w14:paraId="77FE7C35" w14:textId="77777777" w:rsidR="001A5D0A" w:rsidRPr="00C67828" w:rsidRDefault="002E797E">
      <w:pPr>
        <w:pStyle w:val="PreformattedText"/>
        <w:spacing w:after="283"/>
        <w:rPr>
          <w:rFonts w:ascii="Times New Roman" w:hAnsi="Times New Roman"/>
          <w:sz w:val="24"/>
          <w:szCs w:val="24"/>
          <w:lang w:val="en-US"/>
          <w:rPrChange w:id="52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22" w:author="Thibaut Cuvelier" w:date="2018-11-23T01:08:00Z">
            <w:rPr>
              <w:rFonts w:ascii="Times New Roman" w:hAnsi="Times New Roman"/>
              <w:sz w:val="24"/>
              <w:szCs w:val="24"/>
            </w:rPr>
          </w:rPrChange>
        </w:rPr>
        <w:t>...</w:t>
      </w:r>
    </w:p>
    <w:p w14:paraId="78EFE9AC" w14:textId="77777777" w:rsidR="001A5D0A" w:rsidRPr="00C67828" w:rsidRDefault="002E797E">
      <w:pPr>
        <w:pStyle w:val="PreformattedText"/>
        <w:spacing w:after="283"/>
        <w:rPr>
          <w:rFonts w:ascii="Times New Roman" w:hAnsi="Times New Roman"/>
          <w:sz w:val="24"/>
          <w:szCs w:val="24"/>
          <w:lang w:val="en-US"/>
          <w:rPrChange w:id="523"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24" w:author="Thibaut Cuvelier" w:date="2018-11-23T01:08:00Z">
            <w:rPr>
              <w:rFonts w:ascii="Times New Roman" w:hAnsi="Times New Roman"/>
              <w:sz w:val="24"/>
              <w:szCs w:val="24"/>
            </w:rPr>
          </w:rPrChange>
        </w:rPr>
        <w:t xml:space="preserve">int </w:t>
      </w:r>
      <w:proofErr w:type="gramStart"/>
      <w:r w:rsidRPr="00C67828">
        <w:rPr>
          <w:rFonts w:ascii="Times New Roman" w:hAnsi="Times New Roman"/>
          <w:sz w:val="24"/>
          <w:szCs w:val="24"/>
          <w:lang w:val="en-US"/>
          <w:rPrChange w:id="525" w:author="Thibaut Cuvelier" w:date="2018-11-23T01:08:00Z">
            <w:rPr>
              <w:rFonts w:ascii="Times New Roman" w:hAnsi="Times New Roman"/>
              <w:sz w:val="24"/>
              <w:szCs w:val="24"/>
            </w:rPr>
          </w:rPrChange>
        </w:rPr>
        <w:t>main(</w:t>
      </w:r>
      <w:proofErr w:type="gramEnd"/>
      <w:r w:rsidRPr="00C67828">
        <w:rPr>
          <w:rFonts w:ascii="Times New Roman" w:hAnsi="Times New Roman"/>
          <w:sz w:val="24"/>
          <w:szCs w:val="24"/>
          <w:lang w:val="en-US"/>
          <w:rPrChange w:id="526" w:author="Thibaut Cuvelier" w:date="2018-11-23T01:08:00Z">
            <w:rPr>
              <w:rFonts w:ascii="Times New Roman" w:hAnsi="Times New Roman"/>
              <w:sz w:val="24"/>
              <w:szCs w:val="24"/>
            </w:rPr>
          </w:rPrChange>
        </w:rPr>
        <w:t xml:space="preserve">int </w:t>
      </w:r>
      <w:proofErr w:type="spellStart"/>
      <w:r w:rsidRPr="00C67828">
        <w:rPr>
          <w:rFonts w:ascii="Times New Roman" w:hAnsi="Times New Roman"/>
          <w:sz w:val="24"/>
          <w:szCs w:val="24"/>
          <w:lang w:val="en-US"/>
          <w:rPrChange w:id="527" w:author="Thibaut Cuvelier" w:date="2018-11-23T01:08:00Z">
            <w:rPr>
              <w:rFonts w:ascii="Times New Roman" w:hAnsi="Times New Roman"/>
              <w:sz w:val="24"/>
              <w:szCs w:val="24"/>
            </w:rPr>
          </w:rPrChange>
        </w:rPr>
        <w:t>argc</w:t>
      </w:r>
      <w:proofErr w:type="spellEnd"/>
      <w:r w:rsidRPr="00C67828">
        <w:rPr>
          <w:rFonts w:ascii="Times New Roman" w:hAnsi="Times New Roman"/>
          <w:sz w:val="24"/>
          <w:szCs w:val="24"/>
          <w:lang w:val="en-US"/>
          <w:rPrChange w:id="528" w:author="Thibaut Cuvelier" w:date="2018-11-23T01:08:00Z">
            <w:rPr>
              <w:rFonts w:ascii="Times New Roman" w:hAnsi="Times New Roman"/>
              <w:sz w:val="24"/>
              <w:szCs w:val="24"/>
            </w:rPr>
          </w:rPrChange>
        </w:rPr>
        <w:t>, char *</w:t>
      </w:r>
      <w:proofErr w:type="spellStart"/>
      <w:r w:rsidRPr="00C67828">
        <w:rPr>
          <w:rFonts w:ascii="Times New Roman" w:hAnsi="Times New Roman"/>
          <w:sz w:val="24"/>
          <w:szCs w:val="24"/>
          <w:lang w:val="en-US"/>
          <w:rPrChange w:id="529" w:author="Thibaut Cuvelier" w:date="2018-11-23T01:08:00Z">
            <w:rPr>
              <w:rFonts w:ascii="Times New Roman" w:hAnsi="Times New Roman"/>
              <w:sz w:val="24"/>
              <w:szCs w:val="24"/>
            </w:rPr>
          </w:rPrChange>
        </w:rPr>
        <w:t>argv</w:t>
      </w:r>
      <w:proofErr w:type="spellEnd"/>
      <w:r w:rsidRPr="00C67828">
        <w:rPr>
          <w:rFonts w:ascii="Times New Roman" w:hAnsi="Times New Roman"/>
          <w:sz w:val="24"/>
          <w:szCs w:val="24"/>
          <w:lang w:val="en-US"/>
          <w:rPrChange w:id="530" w:author="Thibaut Cuvelier" w:date="2018-11-23T01:08:00Z">
            <w:rPr>
              <w:rFonts w:ascii="Times New Roman" w:hAnsi="Times New Roman"/>
              <w:sz w:val="24"/>
              <w:szCs w:val="24"/>
            </w:rPr>
          </w:rPrChange>
        </w:rPr>
        <w:t>[])</w:t>
      </w:r>
    </w:p>
    <w:p w14:paraId="26E46565" w14:textId="77777777" w:rsidR="001A5D0A" w:rsidRPr="00C67828" w:rsidRDefault="002E797E">
      <w:pPr>
        <w:pStyle w:val="PreformattedText"/>
        <w:spacing w:after="283"/>
        <w:rPr>
          <w:rFonts w:ascii="Times New Roman" w:hAnsi="Times New Roman"/>
          <w:sz w:val="24"/>
          <w:szCs w:val="24"/>
          <w:lang w:val="en-US"/>
          <w:rPrChange w:id="53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32" w:author="Thibaut Cuvelier" w:date="2018-11-23T01:08:00Z">
            <w:rPr>
              <w:rFonts w:ascii="Times New Roman" w:hAnsi="Times New Roman"/>
              <w:sz w:val="24"/>
              <w:szCs w:val="24"/>
            </w:rPr>
          </w:rPrChange>
        </w:rPr>
        <w:t>{</w:t>
      </w:r>
    </w:p>
    <w:p w14:paraId="23129B8D" w14:textId="77777777" w:rsidR="001A5D0A" w:rsidRPr="00C67828" w:rsidRDefault="002E797E">
      <w:pPr>
        <w:pStyle w:val="PreformattedText"/>
        <w:spacing w:after="283"/>
        <w:rPr>
          <w:rFonts w:ascii="Times New Roman" w:hAnsi="Times New Roman"/>
          <w:sz w:val="24"/>
          <w:szCs w:val="24"/>
          <w:lang w:val="en-US"/>
          <w:rPrChange w:id="533" w:author="Thibaut Cuvelier" w:date="2018-11-23T01:08:00Z">
            <w:rPr>
              <w:rFonts w:ascii="Times New Roman" w:hAnsi="Times New Roman"/>
              <w:sz w:val="24"/>
              <w:szCs w:val="24"/>
            </w:rPr>
          </w:rPrChange>
        </w:rPr>
      </w:pPr>
      <w:proofErr w:type="spellStart"/>
      <w:r w:rsidRPr="00C67828">
        <w:rPr>
          <w:rFonts w:ascii="Times New Roman" w:hAnsi="Times New Roman"/>
          <w:sz w:val="24"/>
          <w:szCs w:val="24"/>
          <w:lang w:val="en-US"/>
          <w:rPrChange w:id="534" w:author="Thibaut Cuvelier" w:date="2018-11-23T01:08:00Z">
            <w:rPr>
              <w:rFonts w:ascii="Times New Roman" w:hAnsi="Times New Roman"/>
              <w:sz w:val="24"/>
              <w:szCs w:val="24"/>
            </w:rPr>
          </w:rPrChange>
        </w:rPr>
        <w:t>QGuiApplication</w:t>
      </w:r>
      <w:proofErr w:type="spellEnd"/>
      <w:r w:rsidRPr="00C67828">
        <w:rPr>
          <w:rFonts w:ascii="Times New Roman" w:hAnsi="Times New Roman"/>
          <w:sz w:val="24"/>
          <w:szCs w:val="24"/>
          <w:lang w:val="en-US"/>
          <w:rPrChange w:id="535" w:author="Thibaut Cuvelier" w:date="2018-11-23T01:08:00Z">
            <w:rPr>
              <w:rFonts w:ascii="Times New Roman" w:hAnsi="Times New Roman"/>
              <w:sz w:val="24"/>
              <w:szCs w:val="24"/>
            </w:rPr>
          </w:rPrChange>
        </w:rPr>
        <w:t xml:space="preserve"> </w:t>
      </w:r>
      <w:proofErr w:type="gramStart"/>
      <w:r w:rsidRPr="00C67828">
        <w:rPr>
          <w:rFonts w:ascii="Times New Roman" w:hAnsi="Times New Roman"/>
          <w:sz w:val="24"/>
          <w:szCs w:val="24"/>
          <w:lang w:val="en-US"/>
          <w:rPrChange w:id="536" w:author="Thibaut Cuvelier" w:date="2018-11-23T01:08:00Z">
            <w:rPr>
              <w:rFonts w:ascii="Times New Roman" w:hAnsi="Times New Roman"/>
              <w:sz w:val="24"/>
              <w:szCs w:val="24"/>
            </w:rPr>
          </w:rPrChange>
        </w:rPr>
        <w:t>app(</w:t>
      </w:r>
      <w:proofErr w:type="spellStart"/>
      <w:proofErr w:type="gramEnd"/>
      <w:r w:rsidRPr="00C67828">
        <w:rPr>
          <w:rFonts w:ascii="Times New Roman" w:hAnsi="Times New Roman"/>
          <w:sz w:val="24"/>
          <w:szCs w:val="24"/>
          <w:lang w:val="en-US"/>
          <w:rPrChange w:id="537" w:author="Thibaut Cuvelier" w:date="2018-11-23T01:08:00Z">
            <w:rPr>
              <w:rFonts w:ascii="Times New Roman" w:hAnsi="Times New Roman"/>
              <w:sz w:val="24"/>
              <w:szCs w:val="24"/>
            </w:rPr>
          </w:rPrChange>
        </w:rPr>
        <w:t>argc</w:t>
      </w:r>
      <w:proofErr w:type="spellEnd"/>
      <w:r w:rsidRPr="00C67828">
        <w:rPr>
          <w:rFonts w:ascii="Times New Roman" w:hAnsi="Times New Roman"/>
          <w:sz w:val="24"/>
          <w:szCs w:val="24"/>
          <w:lang w:val="en-US"/>
          <w:rPrChange w:id="538" w:author="Thibaut Cuvelier" w:date="2018-11-23T01:08:00Z">
            <w:rPr>
              <w:rFonts w:ascii="Times New Roman" w:hAnsi="Times New Roman"/>
              <w:sz w:val="24"/>
              <w:szCs w:val="24"/>
            </w:rPr>
          </w:rPrChange>
        </w:rPr>
        <w:t xml:space="preserve">, </w:t>
      </w:r>
      <w:proofErr w:type="spellStart"/>
      <w:r w:rsidRPr="00C67828">
        <w:rPr>
          <w:rFonts w:ascii="Times New Roman" w:hAnsi="Times New Roman"/>
          <w:sz w:val="24"/>
          <w:szCs w:val="24"/>
          <w:lang w:val="en-US"/>
          <w:rPrChange w:id="539" w:author="Thibaut Cuvelier" w:date="2018-11-23T01:08:00Z">
            <w:rPr>
              <w:rFonts w:ascii="Times New Roman" w:hAnsi="Times New Roman"/>
              <w:sz w:val="24"/>
              <w:szCs w:val="24"/>
            </w:rPr>
          </w:rPrChange>
        </w:rPr>
        <w:t>argv</w:t>
      </w:r>
      <w:proofErr w:type="spellEnd"/>
      <w:r w:rsidRPr="00C67828">
        <w:rPr>
          <w:rFonts w:ascii="Times New Roman" w:hAnsi="Times New Roman"/>
          <w:sz w:val="24"/>
          <w:szCs w:val="24"/>
          <w:lang w:val="en-US"/>
          <w:rPrChange w:id="540" w:author="Thibaut Cuvelier" w:date="2018-11-23T01:08:00Z">
            <w:rPr>
              <w:rFonts w:ascii="Times New Roman" w:hAnsi="Times New Roman"/>
              <w:sz w:val="24"/>
              <w:szCs w:val="24"/>
            </w:rPr>
          </w:rPrChange>
        </w:rPr>
        <w:t>);</w:t>
      </w:r>
    </w:p>
    <w:p w14:paraId="1BE62B1E" w14:textId="77777777" w:rsidR="001A5D0A" w:rsidRPr="00C67828" w:rsidRDefault="002E797E">
      <w:pPr>
        <w:pStyle w:val="PreformattedText"/>
        <w:spacing w:after="283"/>
        <w:rPr>
          <w:rFonts w:ascii="Times New Roman" w:hAnsi="Times New Roman"/>
          <w:sz w:val="24"/>
          <w:szCs w:val="24"/>
          <w:lang w:val="en-US"/>
          <w:rPrChange w:id="54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42" w:author="Thibaut Cuvelier" w:date="2018-11-23T01:08:00Z">
            <w:rPr>
              <w:rFonts w:ascii="Times New Roman" w:hAnsi="Times New Roman"/>
              <w:sz w:val="24"/>
              <w:szCs w:val="24"/>
            </w:rPr>
          </w:rPrChange>
        </w:rPr>
        <w:t>QtQuick2ApplicationViewer viewer;</w:t>
      </w:r>
    </w:p>
    <w:p w14:paraId="6810EEE5" w14:textId="77777777" w:rsidR="001A5D0A" w:rsidRPr="00C67828" w:rsidRDefault="002E797E">
      <w:pPr>
        <w:pStyle w:val="PreformattedText"/>
        <w:spacing w:after="283"/>
        <w:rPr>
          <w:rFonts w:ascii="Times New Roman" w:hAnsi="Times New Roman"/>
          <w:sz w:val="24"/>
          <w:szCs w:val="24"/>
          <w:lang w:val="en-US"/>
          <w:rPrChange w:id="543" w:author="Thibaut Cuvelier" w:date="2018-11-23T01:08:00Z">
            <w:rPr>
              <w:rFonts w:ascii="Times New Roman" w:hAnsi="Times New Roman"/>
              <w:sz w:val="24"/>
              <w:szCs w:val="24"/>
            </w:rPr>
          </w:rPrChange>
        </w:rPr>
      </w:pPr>
      <w:proofErr w:type="spellStart"/>
      <w:proofErr w:type="gramStart"/>
      <w:r w:rsidRPr="00C67828">
        <w:rPr>
          <w:rFonts w:ascii="Times New Roman" w:hAnsi="Times New Roman"/>
          <w:sz w:val="24"/>
          <w:szCs w:val="24"/>
          <w:lang w:val="en-US"/>
          <w:rPrChange w:id="544" w:author="Thibaut Cuvelier" w:date="2018-11-23T01:08:00Z">
            <w:rPr>
              <w:rFonts w:ascii="Times New Roman" w:hAnsi="Times New Roman"/>
              <w:sz w:val="24"/>
              <w:szCs w:val="24"/>
            </w:rPr>
          </w:rPrChange>
        </w:rPr>
        <w:t>viewer.setMainQmlFile</w:t>
      </w:r>
      <w:proofErr w:type="spellEnd"/>
      <w:proofErr w:type="gramEnd"/>
      <w:r w:rsidRPr="00C67828">
        <w:rPr>
          <w:rFonts w:ascii="Times New Roman" w:hAnsi="Times New Roman"/>
          <w:sz w:val="24"/>
          <w:szCs w:val="24"/>
          <w:lang w:val="en-US"/>
          <w:rPrChange w:id="545"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546" w:author="Thibaut Cuvelier" w:date="2018-11-23T01:08:00Z">
            <w:rPr>
              <w:rFonts w:ascii="Times New Roman" w:hAnsi="Times New Roman"/>
              <w:sz w:val="24"/>
              <w:szCs w:val="24"/>
            </w:rPr>
          </w:rPrChange>
        </w:rPr>
        <w:t>QStringLiteral</w:t>
      </w:r>
      <w:proofErr w:type="spellEnd"/>
      <w:r w:rsidRPr="00C67828">
        <w:rPr>
          <w:rFonts w:ascii="Times New Roman" w:hAnsi="Times New Roman"/>
          <w:sz w:val="24"/>
          <w:szCs w:val="24"/>
          <w:lang w:val="en-US"/>
          <w:rPrChange w:id="547"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548" w:author="Thibaut Cuvelier" w:date="2018-11-23T01:08:00Z">
            <w:rPr>
              <w:rFonts w:ascii="Times New Roman" w:hAnsi="Times New Roman"/>
              <w:sz w:val="24"/>
              <w:szCs w:val="24"/>
            </w:rPr>
          </w:rPrChange>
        </w:rPr>
        <w:t>qml</w:t>
      </w:r>
      <w:proofErr w:type="spellEnd"/>
      <w:r w:rsidRPr="00C67828">
        <w:rPr>
          <w:rFonts w:ascii="Times New Roman" w:hAnsi="Times New Roman"/>
          <w:sz w:val="24"/>
          <w:szCs w:val="24"/>
          <w:lang w:val="en-US"/>
          <w:rPrChange w:id="549"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550" w:author="Thibaut Cuvelier" w:date="2018-11-23T01:08:00Z">
            <w:rPr>
              <w:rFonts w:ascii="Times New Roman" w:hAnsi="Times New Roman"/>
              <w:sz w:val="24"/>
              <w:szCs w:val="24"/>
            </w:rPr>
          </w:rPrChange>
        </w:rPr>
        <w:t>noteapp</w:t>
      </w:r>
      <w:proofErr w:type="spellEnd"/>
      <w:r w:rsidRPr="00C67828">
        <w:rPr>
          <w:rFonts w:ascii="Times New Roman" w:hAnsi="Times New Roman"/>
          <w:sz w:val="24"/>
          <w:szCs w:val="24"/>
          <w:lang w:val="en-US"/>
          <w:rPrChange w:id="551"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552" w:author="Thibaut Cuvelier" w:date="2018-11-23T01:08:00Z">
            <w:rPr>
              <w:rFonts w:ascii="Times New Roman" w:hAnsi="Times New Roman"/>
              <w:sz w:val="24"/>
              <w:szCs w:val="24"/>
            </w:rPr>
          </w:rPrChange>
        </w:rPr>
        <w:t>main.qml</w:t>
      </w:r>
      <w:proofErr w:type="spellEnd"/>
      <w:r w:rsidRPr="00C67828">
        <w:rPr>
          <w:rFonts w:ascii="Times New Roman" w:hAnsi="Times New Roman"/>
          <w:sz w:val="24"/>
          <w:szCs w:val="24"/>
          <w:lang w:val="en-US"/>
          <w:rPrChange w:id="553" w:author="Thibaut Cuvelier" w:date="2018-11-23T01:08:00Z">
            <w:rPr>
              <w:rFonts w:ascii="Times New Roman" w:hAnsi="Times New Roman"/>
              <w:sz w:val="24"/>
              <w:szCs w:val="24"/>
            </w:rPr>
          </w:rPrChange>
        </w:rPr>
        <w:t>"));</w:t>
      </w:r>
    </w:p>
    <w:p w14:paraId="6CA9AE97" w14:textId="77777777" w:rsidR="001A5D0A" w:rsidRPr="00C67828" w:rsidRDefault="002E797E">
      <w:pPr>
        <w:pStyle w:val="PreformattedText"/>
        <w:spacing w:after="283"/>
        <w:rPr>
          <w:rFonts w:ascii="Times New Roman" w:hAnsi="Times New Roman"/>
          <w:sz w:val="24"/>
          <w:szCs w:val="24"/>
          <w:lang w:val="en-US"/>
          <w:rPrChange w:id="554" w:author="Thibaut Cuvelier" w:date="2018-11-23T01:08:00Z">
            <w:rPr>
              <w:rFonts w:ascii="Times New Roman" w:hAnsi="Times New Roman"/>
              <w:sz w:val="24"/>
              <w:szCs w:val="24"/>
            </w:rPr>
          </w:rPrChange>
        </w:rPr>
      </w:pPr>
      <w:proofErr w:type="spellStart"/>
      <w:proofErr w:type="gramStart"/>
      <w:r w:rsidRPr="00C67828">
        <w:rPr>
          <w:rFonts w:ascii="Times New Roman" w:hAnsi="Times New Roman"/>
          <w:sz w:val="24"/>
          <w:szCs w:val="24"/>
          <w:lang w:val="en-US"/>
          <w:rPrChange w:id="555" w:author="Thibaut Cuvelier" w:date="2018-11-23T01:08:00Z">
            <w:rPr>
              <w:rFonts w:ascii="Times New Roman" w:hAnsi="Times New Roman"/>
              <w:sz w:val="24"/>
              <w:szCs w:val="24"/>
            </w:rPr>
          </w:rPrChange>
        </w:rPr>
        <w:t>viewer.showExpanded</w:t>
      </w:r>
      <w:proofErr w:type="spellEnd"/>
      <w:proofErr w:type="gramEnd"/>
      <w:r w:rsidRPr="00C67828">
        <w:rPr>
          <w:rFonts w:ascii="Times New Roman" w:hAnsi="Times New Roman"/>
          <w:sz w:val="24"/>
          <w:szCs w:val="24"/>
          <w:lang w:val="en-US"/>
          <w:rPrChange w:id="556" w:author="Thibaut Cuvelier" w:date="2018-11-23T01:08:00Z">
            <w:rPr>
              <w:rFonts w:ascii="Times New Roman" w:hAnsi="Times New Roman"/>
              <w:sz w:val="24"/>
              <w:szCs w:val="24"/>
            </w:rPr>
          </w:rPrChange>
        </w:rPr>
        <w:t>();</w:t>
      </w:r>
    </w:p>
    <w:p w14:paraId="449BCA2C" w14:textId="77777777" w:rsidR="001A5D0A" w:rsidRPr="00C67828" w:rsidRDefault="002E797E">
      <w:pPr>
        <w:pStyle w:val="PreformattedText"/>
        <w:spacing w:after="283"/>
        <w:rPr>
          <w:rFonts w:ascii="Times New Roman" w:hAnsi="Times New Roman"/>
          <w:sz w:val="24"/>
          <w:szCs w:val="24"/>
          <w:lang w:val="en-US"/>
          <w:rPrChange w:id="557"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58" w:author="Thibaut Cuvelier" w:date="2018-11-23T01:08:00Z">
            <w:rPr>
              <w:rFonts w:ascii="Times New Roman" w:hAnsi="Times New Roman"/>
              <w:sz w:val="24"/>
              <w:szCs w:val="24"/>
            </w:rPr>
          </w:rPrChange>
        </w:rPr>
        <w:t xml:space="preserve">return </w:t>
      </w:r>
      <w:proofErr w:type="spellStart"/>
      <w:proofErr w:type="gramStart"/>
      <w:r w:rsidRPr="00C67828">
        <w:rPr>
          <w:rFonts w:ascii="Times New Roman" w:hAnsi="Times New Roman"/>
          <w:sz w:val="24"/>
          <w:szCs w:val="24"/>
          <w:lang w:val="en-US"/>
          <w:rPrChange w:id="559" w:author="Thibaut Cuvelier" w:date="2018-11-23T01:08:00Z">
            <w:rPr>
              <w:rFonts w:ascii="Times New Roman" w:hAnsi="Times New Roman"/>
              <w:sz w:val="24"/>
              <w:szCs w:val="24"/>
            </w:rPr>
          </w:rPrChange>
        </w:rPr>
        <w:t>app.exec</w:t>
      </w:r>
      <w:proofErr w:type="spellEnd"/>
      <w:proofErr w:type="gramEnd"/>
      <w:r w:rsidRPr="00C67828">
        <w:rPr>
          <w:rFonts w:ascii="Times New Roman" w:hAnsi="Times New Roman"/>
          <w:sz w:val="24"/>
          <w:szCs w:val="24"/>
          <w:lang w:val="en-US"/>
          <w:rPrChange w:id="560" w:author="Thibaut Cuvelier" w:date="2018-11-23T01:08:00Z">
            <w:rPr>
              <w:rFonts w:ascii="Times New Roman" w:hAnsi="Times New Roman"/>
              <w:sz w:val="24"/>
              <w:szCs w:val="24"/>
            </w:rPr>
          </w:rPrChange>
        </w:rPr>
        <w:t>();</w:t>
      </w:r>
    </w:p>
    <w:p w14:paraId="27A7C271"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69DB3553" w14:textId="7CD5A45C" w:rsidR="001A5D0A" w:rsidRDefault="002E797E">
      <w:pPr>
        <w:pStyle w:val="PreformattedText"/>
        <w:spacing w:after="283"/>
        <w:rPr>
          <w:rFonts w:ascii="Times New Roman" w:hAnsi="Times New Roman"/>
          <w:sz w:val="24"/>
        </w:rPr>
      </w:pPr>
      <w:r>
        <w:rPr>
          <w:rFonts w:ascii="Times New Roman" w:hAnsi="Times New Roman"/>
          <w:sz w:val="24"/>
          <w:szCs w:val="24"/>
        </w:rPr>
        <w:br/>
      </w:r>
      <w:r>
        <w:rPr>
          <w:rFonts w:ascii="Times New Roman" w:hAnsi="Times New Roman"/>
          <w:color w:val="212121"/>
          <w:sz w:val="24"/>
          <w:szCs w:val="24"/>
        </w:rPr>
        <w:t>Il n'y a pas d'autre changement à faire dans les fichiers QML où nous utilisons les fichiers image et police</w:t>
      </w:r>
      <w:bookmarkStart w:id="561" w:name="tw-target-text"/>
      <w:bookmarkEnd w:id="561"/>
      <w:ins w:id="562" w:author="Thibaut Cuvelier" w:date="2018-11-23T11:39:00Z">
        <w:r w:rsidR="00DD24C4">
          <w:rPr>
            <w:rFonts w:ascii="Times New Roman" w:hAnsi="Times New Roman"/>
            <w:color w:val="212121"/>
            <w:sz w:val="24"/>
            <w:szCs w:val="24"/>
            <w:lang w:val="en-BE"/>
          </w:rPr>
          <w:t>,</w:t>
        </w:r>
      </w:ins>
      <w:r>
        <w:rPr>
          <w:rFonts w:ascii="Times New Roman" w:hAnsi="Times New Roman"/>
          <w:color w:val="212121"/>
          <w:sz w:val="24"/>
          <w:szCs w:val="24"/>
        </w:rPr>
        <w:t xml:space="preserve"> </w:t>
      </w:r>
      <w:r>
        <w:rPr>
          <w:rFonts w:ascii="Times New Roman" w:hAnsi="Times New Roman"/>
          <w:color w:val="212121"/>
          <w:sz w:val="24"/>
        </w:rPr>
        <w:t xml:space="preserve">car le chemin des fichiers est relatif, ce qui dirigera vers le système de fichiers interne de la </w:t>
      </w:r>
      <w:r>
        <w:rPr>
          <w:rFonts w:ascii="Times New Roman" w:hAnsi="Times New Roman"/>
          <w:color w:val="212121"/>
          <w:sz w:val="24"/>
        </w:rPr>
        <w:lastRenderedPageBreak/>
        <w:t>ressource.</w:t>
      </w:r>
    </w:p>
    <w:p w14:paraId="1999ADE9"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Essayons de compiler et de voir si cela fonctionne !</w:t>
      </w:r>
    </w:p>
    <w:p w14:paraId="37B187AE" w14:textId="77777777" w:rsidR="001A5D0A" w:rsidRDefault="001A5D0A">
      <w:pPr>
        <w:pStyle w:val="PreformattedText"/>
        <w:spacing w:after="283"/>
        <w:rPr>
          <w:rFonts w:ascii="Times New Roman" w:hAnsi="Times New Roman"/>
          <w:sz w:val="24"/>
          <w:szCs w:val="24"/>
        </w:rPr>
      </w:pPr>
    </w:p>
    <w:p w14:paraId="30AEF55B"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7.1.3 Ajouter une icône et un titre pour l'application</w:t>
      </w:r>
    </w:p>
    <w:p w14:paraId="4307610D" w14:textId="105F161F" w:rsidR="001A5D0A" w:rsidRDefault="002E797E">
      <w:pPr>
        <w:pStyle w:val="PreformattedText"/>
        <w:spacing w:after="283"/>
        <w:rPr>
          <w:rFonts w:ascii="Times New Roman" w:hAnsi="Times New Roman"/>
          <w:sz w:val="24"/>
          <w:szCs w:val="24"/>
        </w:rPr>
      </w:pPr>
      <w:r>
        <w:rPr>
          <w:rFonts w:ascii="Times New Roman" w:hAnsi="Times New Roman"/>
          <w:sz w:val="24"/>
          <w:szCs w:val="24"/>
        </w:rPr>
        <w:t>Il est hautement recommandé d'ajouter une icône pour l'application, ceci permettra d'identifier votre application lorsqu'elle sera déployé</w:t>
      </w:r>
      <w:ins w:id="563" w:author="Thibaut Cuvelier" w:date="2018-11-23T11:39:00Z">
        <w:r w:rsidR="00DD24C4">
          <w:rPr>
            <w:rFonts w:ascii="Times New Roman" w:hAnsi="Times New Roman"/>
            <w:sz w:val="24"/>
            <w:szCs w:val="24"/>
            <w:lang w:val="en-BE"/>
          </w:rPr>
          <w:t>e</w:t>
        </w:r>
      </w:ins>
      <w:r>
        <w:rPr>
          <w:rFonts w:ascii="Times New Roman" w:hAnsi="Times New Roman"/>
          <w:sz w:val="24"/>
          <w:szCs w:val="24"/>
        </w:rPr>
        <w:t xml:space="preserve"> sur un bureau.</w:t>
      </w:r>
    </w:p>
    <w:p w14:paraId="0D230405"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Dans le dossier </w:t>
      </w:r>
      <w:proofErr w:type="spellStart"/>
      <w:r>
        <w:rPr>
          <w:rFonts w:ascii="Times New Roman" w:hAnsi="Times New Roman"/>
          <w:sz w:val="24"/>
          <w:szCs w:val="24"/>
        </w:rPr>
        <w:t>noteapp</w:t>
      </w:r>
      <w:proofErr w:type="spellEnd"/>
      <w:del w:id="564" w:author="Thibaut Cuvelier" w:date="2018-11-23T11:39:00Z">
        <w:r w:rsidDel="00DD24C4">
          <w:rPr>
            <w:rFonts w:ascii="Times New Roman" w:hAnsi="Times New Roman"/>
            <w:sz w:val="24"/>
            <w:szCs w:val="24"/>
          </w:rPr>
          <w:delText>*</w:delText>
        </w:r>
      </w:del>
      <w:r>
        <w:rPr>
          <w:rFonts w:ascii="Times New Roman" w:hAnsi="Times New Roman"/>
          <w:sz w:val="24"/>
          <w:szCs w:val="24"/>
        </w:rPr>
        <w:t xml:space="preserve">, vous avez peut-être remarqué quelques fichiers </w:t>
      </w:r>
      <w:r>
        <w:rPr>
          <w:rFonts w:ascii="Times New Roman" w:hAnsi="Times New Roman"/>
          <w:i/>
          <w:iCs/>
          <w:sz w:val="24"/>
          <w:szCs w:val="24"/>
        </w:rPr>
        <w:t>PNG</w:t>
      </w:r>
      <w:r>
        <w:rPr>
          <w:rFonts w:ascii="Times New Roman" w:hAnsi="Times New Roman"/>
          <w:sz w:val="24"/>
          <w:szCs w:val="24"/>
        </w:rPr>
        <w:t xml:space="preserve"> et u fichier </w:t>
      </w:r>
      <w:r>
        <w:rPr>
          <w:rFonts w:ascii="Times New Roman" w:hAnsi="Times New Roman"/>
          <w:i/>
          <w:iCs/>
          <w:sz w:val="24"/>
          <w:szCs w:val="24"/>
        </w:rPr>
        <w:t>SVG</w:t>
      </w:r>
      <w:r>
        <w:rPr>
          <w:rFonts w:ascii="Times New Roman" w:hAnsi="Times New Roman"/>
          <w:sz w:val="24"/>
          <w:szCs w:val="24"/>
        </w:rPr>
        <w:t>.</w:t>
      </w:r>
    </w:p>
    <w:p w14:paraId="135DF48F" w14:textId="32266D4C"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Ces fichiers images seront utilisées pour régler l'icône de l'application. En fonction de la taille de l'icône nous aurons des icônes 64x64 ou 80x80 ou </w:t>
      </w:r>
      <w:del w:id="565" w:author="Thibaut Cuvelier" w:date="2018-11-23T11:39:00Z">
        <w:r w:rsidDel="00DD24C4">
          <w:rPr>
            <w:rFonts w:ascii="Times New Roman" w:hAnsi="Times New Roman"/>
            <w:sz w:val="24"/>
            <w:szCs w:val="24"/>
          </w:rPr>
          <w:delText>des icônes vectorisés</w:delText>
        </w:r>
      </w:del>
      <w:ins w:id="566" w:author="Thibaut Cuvelier" w:date="2018-11-23T11:39:00Z">
        <w:r w:rsidR="00DD24C4">
          <w:rPr>
            <w:rFonts w:ascii="Times New Roman" w:hAnsi="Times New Roman"/>
            <w:sz w:val="24"/>
            <w:szCs w:val="24"/>
          </w:rPr>
          <w:t>des icônes vectorisées</w:t>
        </w:r>
      </w:ins>
      <w:r>
        <w:rPr>
          <w:rFonts w:ascii="Times New Roman" w:hAnsi="Times New Roman"/>
          <w:sz w:val="24"/>
          <w:szCs w:val="24"/>
        </w:rPr>
        <w:t>.</w:t>
      </w:r>
    </w:p>
    <w:p w14:paraId="167BC30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Pour</w:t>
      </w:r>
      <w:del w:id="567" w:author="Thibaut Cuvelier" w:date="2018-11-23T11:39:00Z">
        <w:r w:rsidDel="00DD24C4">
          <w:rPr>
            <w:rFonts w:ascii="Times New Roman" w:hAnsi="Times New Roman"/>
            <w:sz w:val="24"/>
            <w:szCs w:val="24"/>
          </w:rPr>
          <w:delText xml:space="preserve"> </w:delText>
        </w:r>
      </w:del>
      <w:r>
        <w:rPr>
          <w:rFonts w:ascii="Times New Roman" w:hAnsi="Times New Roman"/>
          <w:sz w:val="24"/>
          <w:szCs w:val="24"/>
        </w:rPr>
        <w:t xml:space="preserve"> plus de détails en ce qui concerne la façon dont ces fichiers icônes sont déployés sur plusieurs plateformes, vous devrez regarder attentivement au fichier </w:t>
      </w:r>
      <w:r>
        <w:rPr>
          <w:rFonts w:ascii="Times New Roman" w:hAnsi="Times New Roman"/>
          <w:i/>
          <w:iCs/>
          <w:sz w:val="24"/>
          <w:szCs w:val="24"/>
        </w:rPr>
        <w:t>qtquick2applicationviewer.pri</w:t>
      </w:r>
      <w:r>
        <w:rPr>
          <w:rFonts w:ascii="Times New Roman" w:hAnsi="Times New Roman"/>
          <w:sz w:val="24"/>
          <w:szCs w:val="24"/>
        </w:rPr>
        <w:t xml:space="preserve">. Vous trouverez des informations détaillées sur l'icône des applications dans la référence </w:t>
      </w:r>
      <w:r>
        <w:rPr>
          <w:rFonts w:ascii="Times New Roman" w:hAnsi="Times New Roman"/>
          <w:i/>
          <w:iCs/>
          <w:sz w:val="24"/>
          <w:szCs w:val="24"/>
        </w:rPr>
        <w:t>How to Set the Application Icon</w:t>
      </w:r>
      <w:r>
        <w:rPr>
          <w:rFonts w:ascii="Times New Roman" w:hAnsi="Times New Roman"/>
          <w:sz w:val="24"/>
          <w:szCs w:val="24"/>
        </w:rPr>
        <w:t xml:space="preserve"> de la documentation Qt.</w:t>
      </w:r>
    </w:p>
    <w:p w14:paraId="24F5BC69" w14:textId="33CEEBAC"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Nous devons appeler la fonction </w:t>
      </w:r>
      <w:proofErr w:type="spellStart"/>
      <w:proofErr w:type="gramStart"/>
      <w:r>
        <w:rPr>
          <w:rFonts w:ascii="Times New Roman" w:hAnsi="Times New Roman"/>
          <w:i/>
          <w:iCs/>
          <w:sz w:val="24"/>
          <w:szCs w:val="24"/>
        </w:rPr>
        <w:t>setWindowIcon</w:t>
      </w:r>
      <w:proofErr w:type="spellEnd"/>
      <w:r>
        <w:rPr>
          <w:rFonts w:ascii="Times New Roman" w:hAnsi="Times New Roman"/>
          <w:i/>
          <w:iCs/>
          <w:sz w:val="24"/>
          <w:szCs w:val="24"/>
        </w:rPr>
        <w:t>(</w:t>
      </w:r>
      <w:proofErr w:type="gramEnd"/>
      <w:r>
        <w:rPr>
          <w:rFonts w:ascii="Times New Roman" w:hAnsi="Times New Roman"/>
          <w:i/>
          <w:iCs/>
          <w:sz w:val="24"/>
          <w:szCs w:val="24"/>
        </w:rPr>
        <w:t>)</w:t>
      </w:r>
      <w:r>
        <w:rPr>
          <w:rFonts w:ascii="Times New Roman" w:hAnsi="Times New Roman"/>
          <w:sz w:val="24"/>
          <w:szCs w:val="24"/>
        </w:rPr>
        <w:t xml:space="preserve"> sur le </w:t>
      </w:r>
      <w:proofErr w:type="spellStart"/>
      <w:r>
        <w:rPr>
          <w:rFonts w:ascii="Times New Roman" w:hAnsi="Times New Roman"/>
          <w:i/>
          <w:iCs/>
          <w:sz w:val="24"/>
          <w:szCs w:val="24"/>
        </w:rPr>
        <w:t>viewer</w:t>
      </w:r>
      <w:proofErr w:type="spellEnd"/>
      <w:r>
        <w:rPr>
          <w:rFonts w:ascii="Times New Roman" w:hAnsi="Times New Roman"/>
          <w:i/>
          <w:iCs/>
          <w:sz w:val="24"/>
          <w:szCs w:val="24"/>
        </w:rPr>
        <w:t xml:space="preserve"> </w:t>
      </w:r>
      <w:r>
        <w:rPr>
          <w:rFonts w:ascii="Times New Roman" w:hAnsi="Times New Roman"/>
          <w:sz w:val="24"/>
          <w:szCs w:val="24"/>
        </w:rPr>
        <w:t>afin de régler</w:t>
      </w:r>
      <w:del w:id="568" w:author="Thibaut Cuvelier" w:date="2018-11-23T11:39:00Z">
        <w:r w:rsidDel="00DD24C4">
          <w:rPr>
            <w:rFonts w:ascii="Times New Roman" w:hAnsi="Times New Roman"/>
            <w:sz w:val="24"/>
            <w:szCs w:val="24"/>
          </w:rPr>
          <w:delText xml:space="preserve"> régler</w:delText>
        </w:r>
      </w:del>
      <w:r>
        <w:rPr>
          <w:rFonts w:ascii="Times New Roman" w:hAnsi="Times New Roman"/>
          <w:sz w:val="24"/>
          <w:szCs w:val="24"/>
        </w:rPr>
        <w:t xml:space="preserve"> l'icône pour la fenêtre de l'application.</w:t>
      </w:r>
    </w:p>
    <w:p w14:paraId="0249CBF5" w14:textId="77777777" w:rsidR="001A5D0A" w:rsidRPr="00C67828" w:rsidRDefault="002E797E">
      <w:pPr>
        <w:pStyle w:val="PreformattedText"/>
        <w:spacing w:after="283"/>
        <w:rPr>
          <w:rFonts w:ascii="Times New Roman" w:hAnsi="Times New Roman"/>
          <w:sz w:val="24"/>
          <w:szCs w:val="24"/>
          <w:lang w:val="en-US"/>
          <w:rPrChange w:id="569"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70" w:author="Thibaut Cuvelier" w:date="2018-11-23T01:08:00Z">
            <w:rPr>
              <w:rFonts w:ascii="Times New Roman" w:hAnsi="Times New Roman"/>
              <w:sz w:val="24"/>
              <w:szCs w:val="24"/>
            </w:rPr>
          </w:rPrChange>
        </w:rPr>
        <w:t>// main.cpp</w:t>
      </w:r>
    </w:p>
    <w:p w14:paraId="6422383D" w14:textId="77777777" w:rsidR="001A5D0A" w:rsidRPr="00C67828" w:rsidRDefault="002E797E">
      <w:pPr>
        <w:pStyle w:val="PreformattedText"/>
        <w:spacing w:after="283"/>
        <w:rPr>
          <w:rFonts w:ascii="Times New Roman" w:hAnsi="Times New Roman"/>
          <w:sz w:val="24"/>
          <w:szCs w:val="24"/>
          <w:lang w:val="en-US"/>
          <w:rPrChange w:id="571"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72" w:author="Thibaut Cuvelier" w:date="2018-11-23T01:08:00Z">
            <w:rPr>
              <w:rFonts w:ascii="Times New Roman" w:hAnsi="Times New Roman"/>
              <w:sz w:val="24"/>
              <w:szCs w:val="24"/>
            </w:rPr>
          </w:rPrChange>
        </w:rPr>
        <w:t>...</w:t>
      </w:r>
    </w:p>
    <w:p w14:paraId="0FD46BE2" w14:textId="77777777" w:rsidR="001A5D0A" w:rsidRPr="00C67828" w:rsidRDefault="002E797E">
      <w:pPr>
        <w:pStyle w:val="PreformattedText"/>
        <w:spacing w:after="283"/>
        <w:rPr>
          <w:rFonts w:ascii="Times New Roman" w:hAnsi="Times New Roman"/>
          <w:sz w:val="24"/>
          <w:szCs w:val="24"/>
          <w:lang w:val="en-US"/>
          <w:rPrChange w:id="573" w:author="Thibaut Cuvelier" w:date="2018-11-23T01:08:00Z">
            <w:rPr>
              <w:rFonts w:ascii="Times New Roman" w:hAnsi="Times New Roman"/>
              <w:sz w:val="24"/>
              <w:szCs w:val="24"/>
            </w:rPr>
          </w:rPrChange>
        </w:rPr>
      </w:pPr>
      <w:proofErr w:type="spellStart"/>
      <w:r w:rsidRPr="00C67828">
        <w:rPr>
          <w:rFonts w:ascii="Times New Roman" w:hAnsi="Times New Roman"/>
          <w:sz w:val="24"/>
          <w:szCs w:val="24"/>
          <w:lang w:val="en-US"/>
          <w:rPrChange w:id="574" w:author="Thibaut Cuvelier" w:date="2018-11-23T01:08:00Z">
            <w:rPr>
              <w:rFonts w:ascii="Times New Roman" w:hAnsi="Times New Roman"/>
              <w:sz w:val="24"/>
              <w:szCs w:val="24"/>
            </w:rPr>
          </w:rPrChange>
        </w:rPr>
        <w:t>QScopedPointer</w:t>
      </w:r>
      <w:proofErr w:type="spellEnd"/>
      <w:r w:rsidRPr="00C67828">
        <w:rPr>
          <w:rFonts w:ascii="Times New Roman" w:hAnsi="Times New Roman"/>
          <w:sz w:val="24"/>
          <w:szCs w:val="24"/>
          <w:lang w:val="en-US"/>
          <w:rPrChange w:id="575" w:author="Thibaut Cuvelier" w:date="2018-11-23T01:08:00Z">
            <w:rPr>
              <w:rFonts w:ascii="Times New Roman" w:hAnsi="Times New Roman"/>
              <w:sz w:val="24"/>
              <w:szCs w:val="24"/>
            </w:rPr>
          </w:rPrChange>
        </w:rPr>
        <w:t>&lt;</w:t>
      </w:r>
      <w:proofErr w:type="spellStart"/>
      <w:r w:rsidRPr="00C67828">
        <w:rPr>
          <w:rFonts w:ascii="Times New Roman" w:hAnsi="Times New Roman"/>
          <w:sz w:val="24"/>
          <w:szCs w:val="24"/>
          <w:lang w:val="en-US"/>
          <w:rPrChange w:id="576" w:author="Thibaut Cuvelier" w:date="2018-11-23T01:08:00Z">
            <w:rPr>
              <w:rFonts w:ascii="Times New Roman" w:hAnsi="Times New Roman"/>
              <w:sz w:val="24"/>
              <w:szCs w:val="24"/>
            </w:rPr>
          </w:rPrChange>
        </w:rPr>
        <w:t>QApplication</w:t>
      </w:r>
      <w:proofErr w:type="spellEnd"/>
      <w:r w:rsidRPr="00C67828">
        <w:rPr>
          <w:rFonts w:ascii="Times New Roman" w:hAnsi="Times New Roman"/>
          <w:sz w:val="24"/>
          <w:szCs w:val="24"/>
          <w:lang w:val="en-US"/>
          <w:rPrChange w:id="577" w:author="Thibaut Cuvelier" w:date="2018-11-23T01:08:00Z">
            <w:rPr>
              <w:rFonts w:ascii="Times New Roman" w:hAnsi="Times New Roman"/>
              <w:sz w:val="24"/>
              <w:szCs w:val="24"/>
            </w:rPr>
          </w:rPrChange>
        </w:rPr>
        <w:t xml:space="preserve">&gt; </w:t>
      </w:r>
      <w:proofErr w:type="gramStart"/>
      <w:r w:rsidRPr="00C67828">
        <w:rPr>
          <w:rFonts w:ascii="Times New Roman" w:hAnsi="Times New Roman"/>
          <w:sz w:val="24"/>
          <w:szCs w:val="24"/>
          <w:lang w:val="en-US"/>
          <w:rPrChange w:id="578" w:author="Thibaut Cuvelier" w:date="2018-11-23T01:08:00Z">
            <w:rPr>
              <w:rFonts w:ascii="Times New Roman" w:hAnsi="Times New Roman"/>
              <w:sz w:val="24"/>
              <w:szCs w:val="24"/>
            </w:rPr>
          </w:rPrChange>
        </w:rPr>
        <w:t>app(</w:t>
      </w:r>
      <w:proofErr w:type="spellStart"/>
      <w:proofErr w:type="gramEnd"/>
      <w:r w:rsidRPr="00C67828">
        <w:rPr>
          <w:rFonts w:ascii="Times New Roman" w:hAnsi="Times New Roman"/>
          <w:sz w:val="24"/>
          <w:szCs w:val="24"/>
          <w:lang w:val="en-US"/>
          <w:rPrChange w:id="579" w:author="Thibaut Cuvelier" w:date="2018-11-23T01:08:00Z">
            <w:rPr>
              <w:rFonts w:ascii="Times New Roman" w:hAnsi="Times New Roman"/>
              <w:sz w:val="24"/>
              <w:szCs w:val="24"/>
            </w:rPr>
          </w:rPrChange>
        </w:rPr>
        <w:t>createApplication</w:t>
      </w:r>
      <w:proofErr w:type="spellEnd"/>
      <w:r w:rsidRPr="00C67828">
        <w:rPr>
          <w:rFonts w:ascii="Times New Roman" w:hAnsi="Times New Roman"/>
          <w:sz w:val="24"/>
          <w:szCs w:val="24"/>
          <w:lang w:val="en-US"/>
          <w:rPrChange w:id="580" w:author="Thibaut Cuvelier" w:date="2018-11-23T01:08:00Z">
            <w:rPr>
              <w:rFonts w:ascii="Times New Roman" w:hAnsi="Times New Roman"/>
              <w:sz w:val="24"/>
              <w:szCs w:val="24"/>
            </w:rPr>
          </w:rPrChange>
        </w:rPr>
        <w:t>(</w:t>
      </w:r>
      <w:proofErr w:type="spellStart"/>
      <w:r w:rsidRPr="00C67828">
        <w:rPr>
          <w:rFonts w:ascii="Times New Roman" w:hAnsi="Times New Roman"/>
          <w:sz w:val="24"/>
          <w:szCs w:val="24"/>
          <w:lang w:val="en-US"/>
          <w:rPrChange w:id="581" w:author="Thibaut Cuvelier" w:date="2018-11-23T01:08:00Z">
            <w:rPr>
              <w:rFonts w:ascii="Times New Roman" w:hAnsi="Times New Roman"/>
              <w:sz w:val="24"/>
              <w:szCs w:val="24"/>
            </w:rPr>
          </w:rPrChange>
        </w:rPr>
        <w:t>argc</w:t>
      </w:r>
      <w:proofErr w:type="spellEnd"/>
      <w:r w:rsidRPr="00C67828">
        <w:rPr>
          <w:rFonts w:ascii="Times New Roman" w:hAnsi="Times New Roman"/>
          <w:sz w:val="24"/>
          <w:szCs w:val="24"/>
          <w:lang w:val="en-US"/>
          <w:rPrChange w:id="582" w:author="Thibaut Cuvelier" w:date="2018-11-23T01:08:00Z">
            <w:rPr>
              <w:rFonts w:ascii="Times New Roman" w:hAnsi="Times New Roman"/>
              <w:sz w:val="24"/>
              <w:szCs w:val="24"/>
            </w:rPr>
          </w:rPrChange>
        </w:rPr>
        <w:t xml:space="preserve">, </w:t>
      </w:r>
      <w:proofErr w:type="spellStart"/>
      <w:r w:rsidRPr="00C67828">
        <w:rPr>
          <w:rFonts w:ascii="Times New Roman" w:hAnsi="Times New Roman"/>
          <w:sz w:val="24"/>
          <w:szCs w:val="24"/>
          <w:lang w:val="en-US"/>
          <w:rPrChange w:id="583" w:author="Thibaut Cuvelier" w:date="2018-11-23T01:08:00Z">
            <w:rPr>
              <w:rFonts w:ascii="Times New Roman" w:hAnsi="Times New Roman"/>
              <w:sz w:val="24"/>
              <w:szCs w:val="24"/>
            </w:rPr>
          </w:rPrChange>
        </w:rPr>
        <w:t>argv</w:t>
      </w:r>
      <w:proofErr w:type="spellEnd"/>
      <w:r w:rsidRPr="00C67828">
        <w:rPr>
          <w:rFonts w:ascii="Times New Roman" w:hAnsi="Times New Roman"/>
          <w:sz w:val="24"/>
          <w:szCs w:val="24"/>
          <w:lang w:val="en-US"/>
          <w:rPrChange w:id="584" w:author="Thibaut Cuvelier" w:date="2018-11-23T01:08:00Z">
            <w:rPr>
              <w:rFonts w:ascii="Times New Roman" w:hAnsi="Times New Roman"/>
              <w:sz w:val="24"/>
              <w:szCs w:val="24"/>
            </w:rPr>
          </w:rPrChange>
        </w:rPr>
        <w:t>));</w:t>
      </w:r>
    </w:p>
    <w:p w14:paraId="633B80E9" w14:textId="77777777" w:rsidR="001A5D0A" w:rsidRPr="00C67828" w:rsidRDefault="002E797E">
      <w:pPr>
        <w:pStyle w:val="PreformattedText"/>
        <w:spacing w:after="283"/>
        <w:rPr>
          <w:rFonts w:ascii="Times New Roman" w:hAnsi="Times New Roman"/>
          <w:sz w:val="24"/>
          <w:szCs w:val="24"/>
          <w:lang w:val="en-US"/>
          <w:rPrChange w:id="585" w:author="Thibaut Cuvelier" w:date="2018-11-23T01:08:00Z">
            <w:rPr>
              <w:rFonts w:ascii="Times New Roman" w:hAnsi="Times New Roman"/>
              <w:sz w:val="24"/>
              <w:szCs w:val="24"/>
            </w:rPr>
          </w:rPrChange>
        </w:rPr>
      </w:pPr>
      <w:proofErr w:type="spellStart"/>
      <w:r w:rsidRPr="00C67828">
        <w:rPr>
          <w:rFonts w:ascii="Times New Roman" w:hAnsi="Times New Roman"/>
          <w:sz w:val="24"/>
          <w:szCs w:val="24"/>
          <w:lang w:val="en-US"/>
          <w:rPrChange w:id="586" w:author="Thibaut Cuvelier" w:date="2018-11-23T01:08:00Z">
            <w:rPr>
              <w:rFonts w:ascii="Times New Roman" w:hAnsi="Times New Roman"/>
              <w:sz w:val="24"/>
              <w:szCs w:val="24"/>
            </w:rPr>
          </w:rPrChange>
        </w:rPr>
        <w:t>QScopedPointer</w:t>
      </w:r>
      <w:proofErr w:type="spellEnd"/>
      <w:r w:rsidRPr="00C67828">
        <w:rPr>
          <w:rFonts w:ascii="Times New Roman" w:hAnsi="Times New Roman"/>
          <w:sz w:val="24"/>
          <w:szCs w:val="24"/>
          <w:lang w:val="en-US"/>
          <w:rPrChange w:id="587" w:author="Thibaut Cuvelier" w:date="2018-11-23T01:08:00Z">
            <w:rPr>
              <w:rFonts w:ascii="Times New Roman" w:hAnsi="Times New Roman"/>
              <w:sz w:val="24"/>
              <w:szCs w:val="24"/>
            </w:rPr>
          </w:rPrChange>
        </w:rPr>
        <w:t xml:space="preserve">&lt;QtQuick2ApplicationViewer&gt; </w:t>
      </w:r>
      <w:proofErr w:type="gramStart"/>
      <w:r w:rsidRPr="00C67828">
        <w:rPr>
          <w:rFonts w:ascii="Times New Roman" w:hAnsi="Times New Roman"/>
          <w:sz w:val="24"/>
          <w:szCs w:val="24"/>
          <w:lang w:val="en-US"/>
          <w:rPrChange w:id="588" w:author="Thibaut Cuvelier" w:date="2018-11-23T01:08:00Z">
            <w:rPr>
              <w:rFonts w:ascii="Times New Roman" w:hAnsi="Times New Roman"/>
              <w:sz w:val="24"/>
              <w:szCs w:val="24"/>
            </w:rPr>
          </w:rPrChange>
        </w:rPr>
        <w:t>viewer(</w:t>
      </w:r>
      <w:proofErr w:type="gramEnd"/>
    </w:p>
    <w:p w14:paraId="7CCD533E" w14:textId="77777777" w:rsidR="001A5D0A" w:rsidRPr="00C67828" w:rsidRDefault="002E797E">
      <w:pPr>
        <w:pStyle w:val="PreformattedText"/>
        <w:spacing w:after="283"/>
        <w:rPr>
          <w:rFonts w:ascii="Times New Roman" w:hAnsi="Times New Roman"/>
          <w:sz w:val="24"/>
          <w:szCs w:val="24"/>
          <w:lang w:val="en-US"/>
          <w:rPrChange w:id="589"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90" w:author="Thibaut Cuvelier" w:date="2018-11-23T01:08:00Z">
            <w:rPr>
              <w:rFonts w:ascii="Times New Roman" w:hAnsi="Times New Roman"/>
              <w:sz w:val="24"/>
              <w:szCs w:val="24"/>
            </w:rPr>
          </w:rPrChange>
        </w:rPr>
        <w:t>QtQuick2</w:t>
      </w:r>
      <w:proofErr w:type="gramStart"/>
      <w:r w:rsidRPr="00C67828">
        <w:rPr>
          <w:rFonts w:ascii="Times New Roman" w:hAnsi="Times New Roman"/>
          <w:sz w:val="24"/>
          <w:szCs w:val="24"/>
          <w:lang w:val="en-US"/>
          <w:rPrChange w:id="591" w:author="Thibaut Cuvelier" w:date="2018-11-23T01:08:00Z">
            <w:rPr>
              <w:rFonts w:ascii="Times New Roman" w:hAnsi="Times New Roman"/>
              <w:sz w:val="24"/>
              <w:szCs w:val="24"/>
            </w:rPr>
          </w:rPrChange>
        </w:rPr>
        <w:t>ApplicationViewer::</w:t>
      </w:r>
      <w:proofErr w:type="gramEnd"/>
      <w:r w:rsidRPr="00C67828">
        <w:rPr>
          <w:rFonts w:ascii="Times New Roman" w:hAnsi="Times New Roman"/>
          <w:sz w:val="24"/>
          <w:szCs w:val="24"/>
          <w:lang w:val="en-US"/>
          <w:rPrChange w:id="592" w:author="Thibaut Cuvelier" w:date="2018-11-23T01:08:00Z">
            <w:rPr>
              <w:rFonts w:ascii="Times New Roman" w:hAnsi="Times New Roman"/>
              <w:sz w:val="24"/>
              <w:szCs w:val="24"/>
            </w:rPr>
          </w:rPrChange>
        </w:rPr>
        <w:t>create());</w:t>
      </w:r>
    </w:p>
    <w:p w14:paraId="6BFF613D" w14:textId="77777777" w:rsidR="001A5D0A" w:rsidRPr="00C67828" w:rsidRDefault="002E797E">
      <w:pPr>
        <w:pStyle w:val="PreformattedText"/>
        <w:spacing w:after="283"/>
        <w:rPr>
          <w:rFonts w:ascii="Times New Roman" w:hAnsi="Times New Roman"/>
          <w:sz w:val="24"/>
          <w:szCs w:val="24"/>
          <w:lang w:val="en-US"/>
          <w:rPrChange w:id="593" w:author="Thibaut Cuvelier" w:date="2018-11-23T01:08:00Z">
            <w:rPr>
              <w:rFonts w:ascii="Times New Roman" w:hAnsi="Times New Roman"/>
              <w:sz w:val="24"/>
              <w:szCs w:val="24"/>
            </w:rPr>
          </w:rPrChange>
        </w:rPr>
      </w:pPr>
      <w:r w:rsidRPr="00C67828">
        <w:rPr>
          <w:rFonts w:ascii="Times New Roman" w:hAnsi="Times New Roman"/>
          <w:sz w:val="24"/>
          <w:szCs w:val="24"/>
          <w:lang w:val="en-US"/>
          <w:rPrChange w:id="594" w:author="Thibaut Cuvelier" w:date="2018-11-23T01:08:00Z">
            <w:rPr>
              <w:rFonts w:ascii="Times New Roman" w:hAnsi="Times New Roman"/>
              <w:sz w:val="24"/>
              <w:szCs w:val="24"/>
            </w:rPr>
          </w:rPrChange>
        </w:rPr>
        <w:t>viewer-&gt;</w:t>
      </w:r>
      <w:proofErr w:type="spellStart"/>
      <w:proofErr w:type="gramStart"/>
      <w:r w:rsidRPr="00C67828">
        <w:rPr>
          <w:rFonts w:ascii="Times New Roman" w:hAnsi="Times New Roman"/>
          <w:sz w:val="24"/>
          <w:szCs w:val="24"/>
          <w:lang w:val="en-US"/>
          <w:rPrChange w:id="595" w:author="Thibaut Cuvelier" w:date="2018-11-23T01:08:00Z">
            <w:rPr>
              <w:rFonts w:ascii="Times New Roman" w:hAnsi="Times New Roman"/>
              <w:sz w:val="24"/>
              <w:szCs w:val="24"/>
            </w:rPr>
          </w:rPrChange>
        </w:rPr>
        <w:t>setWindowIcon</w:t>
      </w:r>
      <w:proofErr w:type="spellEnd"/>
      <w:r w:rsidRPr="00C67828">
        <w:rPr>
          <w:rFonts w:ascii="Times New Roman" w:hAnsi="Times New Roman"/>
          <w:sz w:val="24"/>
          <w:szCs w:val="24"/>
          <w:lang w:val="en-US"/>
          <w:rPrChange w:id="596" w:author="Thibaut Cuvelier" w:date="2018-11-23T01:08:00Z">
            <w:rPr>
              <w:rFonts w:ascii="Times New Roman" w:hAnsi="Times New Roman"/>
              <w:sz w:val="24"/>
              <w:szCs w:val="24"/>
            </w:rPr>
          </w:rPrChange>
        </w:rPr>
        <w:t>(</w:t>
      </w:r>
      <w:proofErr w:type="spellStart"/>
      <w:proofErr w:type="gramEnd"/>
      <w:r w:rsidRPr="00C67828">
        <w:rPr>
          <w:rFonts w:ascii="Times New Roman" w:hAnsi="Times New Roman"/>
          <w:sz w:val="24"/>
          <w:szCs w:val="24"/>
          <w:lang w:val="en-US"/>
          <w:rPrChange w:id="597" w:author="Thibaut Cuvelier" w:date="2018-11-23T01:08:00Z">
            <w:rPr>
              <w:rFonts w:ascii="Times New Roman" w:hAnsi="Times New Roman"/>
              <w:sz w:val="24"/>
              <w:szCs w:val="24"/>
            </w:rPr>
          </w:rPrChange>
        </w:rPr>
        <w:t>QIcon</w:t>
      </w:r>
      <w:proofErr w:type="spellEnd"/>
      <w:r w:rsidRPr="00C67828">
        <w:rPr>
          <w:rFonts w:ascii="Times New Roman" w:hAnsi="Times New Roman"/>
          <w:sz w:val="24"/>
          <w:szCs w:val="24"/>
          <w:lang w:val="en-US"/>
          <w:rPrChange w:id="598" w:author="Thibaut Cuvelier" w:date="2018-11-23T01:08:00Z">
            <w:rPr>
              <w:rFonts w:ascii="Times New Roman" w:hAnsi="Times New Roman"/>
              <w:sz w:val="24"/>
              <w:szCs w:val="24"/>
            </w:rPr>
          </w:rPrChange>
        </w:rPr>
        <w:t>("noteapp80.png"));</w:t>
      </w:r>
    </w:p>
    <w:p w14:paraId="3F425AC5"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w:t>
      </w:r>
    </w:p>
    <w:p w14:paraId="6FA109E9" w14:textId="789CF112" w:rsidR="001A5D0A" w:rsidRDefault="002E797E">
      <w:pPr>
        <w:pStyle w:val="PreformattedText"/>
        <w:spacing w:after="283"/>
        <w:rPr>
          <w:rFonts w:ascii="Times New Roman" w:hAnsi="Times New Roman"/>
          <w:sz w:val="24"/>
          <w:szCs w:val="24"/>
        </w:rPr>
      </w:pPr>
      <w:r>
        <w:rPr>
          <w:rFonts w:ascii="Times New Roman" w:hAnsi="Times New Roman"/>
          <w:sz w:val="24"/>
          <w:szCs w:val="24"/>
        </w:rPr>
        <w:t>Nous avons besoin d'un titre de fenêtre par défaut pour notre application. Pour cela</w:t>
      </w:r>
      <w:ins w:id="599" w:author="Thibaut Cuvelier" w:date="2018-11-23T11:39:00Z">
        <w:r w:rsidR="00DD24C4">
          <w:rPr>
            <w:rFonts w:ascii="Times New Roman" w:hAnsi="Times New Roman"/>
            <w:sz w:val="24"/>
            <w:szCs w:val="24"/>
            <w:lang w:val="en-BE"/>
          </w:rPr>
          <w:t>,</w:t>
        </w:r>
      </w:ins>
      <w:r>
        <w:rPr>
          <w:rFonts w:ascii="Times New Roman" w:hAnsi="Times New Roman"/>
          <w:sz w:val="24"/>
          <w:szCs w:val="24"/>
        </w:rPr>
        <w:t xml:space="preserve"> nous utiliser</w:t>
      </w:r>
      <w:del w:id="600" w:author="Thibaut Cuvelier" w:date="2018-11-23T11:39:00Z">
        <w:r w:rsidDel="00DD24C4">
          <w:rPr>
            <w:rFonts w:ascii="Times New Roman" w:hAnsi="Times New Roman"/>
            <w:sz w:val="24"/>
            <w:szCs w:val="24"/>
          </w:rPr>
          <w:delText>a</w:delText>
        </w:r>
      </w:del>
      <w:r>
        <w:rPr>
          <w:rFonts w:ascii="Times New Roman" w:hAnsi="Times New Roman"/>
          <w:sz w:val="24"/>
          <w:szCs w:val="24"/>
        </w:rPr>
        <w:t xml:space="preserve">ons la fonction </w:t>
      </w:r>
      <w:proofErr w:type="spellStart"/>
      <w:proofErr w:type="gramStart"/>
      <w:r>
        <w:rPr>
          <w:rFonts w:ascii="Times New Roman" w:hAnsi="Times New Roman"/>
          <w:i/>
          <w:iCs/>
          <w:sz w:val="24"/>
          <w:szCs w:val="24"/>
        </w:rPr>
        <w:t>setWindowsTitle</w:t>
      </w:r>
      <w:proofErr w:type="spellEnd"/>
      <w:r>
        <w:rPr>
          <w:rFonts w:ascii="Times New Roman" w:hAnsi="Times New Roman"/>
          <w:i/>
          <w:iCs/>
          <w:sz w:val="24"/>
          <w:szCs w:val="24"/>
        </w:rPr>
        <w:t>(</w:t>
      </w:r>
      <w:proofErr w:type="gramEnd"/>
      <w:r>
        <w:rPr>
          <w:rFonts w:ascii="Times New Roman" w:hAnsi="Times New Roman"/>
          <w:i/>
          <w:iCs/>
          <w:sz w:val="24"/>
          <w:szCs w:val="24"/>
        </w:rPr>
        <w:t>)</w:t>
      </w:r>
    </w:p>
    <w:p w14:paraId="10062164"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 main.cpp</w:t>
      </w:r>
    </w:p>
    <w:p w14:paraId="563BA29D"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48DA3E19" w14:textId="77777777" w:rsidR="001A5D0A" w:rsidRDefault="002E797E">
      <w:pPr>
        <w:pStyle w:val="PreformattedText"/>
        <w:spacing w:after="283"/>
        <w:rPr>
          <w:rFonts w:ascii="Times New Roman" w:hAnsi="Times New Roman"/>
          <w:i/>
          <w:iCs/>
          <w:sz w:val="24"/>
          <w:szCs w:val="24"/>
        </w:rPr>
      </w:pPr>
      <w:proofErr w:type="spellStart"/>
      <w:r>
        <w:rPr>
          <w:rFonts w:ascii="Times New Roman" w:hAnsi="Times New Roman"/>
          <w:i/>
          <w:iCs/>
          <w:sz w:val="24"/>
          <w:szCs w:val="24"/>
        </w:rPr>
        <w:t>QScopedPointer</w:t>
      </w:r>
      <w:proofErr w:type="spellEnd"/>
      <w:r>
        <w:rPr>
          <w:rFonts w:ascii="Times New Roman" w:hAnsi="Times New Roman"/>
          <w:i/>
          <w:iCs/>
          <w:sz w:val="24"/>
          <w:szCs w:val="24"/>
        </w:rPr>
        <w:t>&lt;</w:t>
      </w:r>
      <w:proofErr w:type="spellStart"/>
      <w:r>
        <w:rPr>
          <w:rFonts w:ascii="Times New Roman" w:hAnsi="Times New Roman"/>
          <w:i/>
          <w:iCs/>
          <w:sz w:val="24"/>
          <w:szCs w:val="24"/>
        </w:rPr>
        <w:t>QApplication</w:t>
      </w:r>
      <w:proofErr w:type="spellEnd"/>
      <w:r>
        <w:rPr>
          <w:rFonts w:ascii="Times New Roman" w:hAnsi="Times New Roman"/>
          <w:i/>
          <w:iCs/>
          <w:sz w:val="24"/>
          <w:szCs w:val="24"/>
        </w:rPr>
        <w:t xml:space="preserve">&gt; </w:t>
      </w:r>
      <w:proofErr w:type="gramStart"/>
      <w:r>
        <w:rPr>
          <w:rFonts w:ascii="Times New Roman" w:hAnsi="Times New Roman"/>
          <w:i/>
          <w:iCs/>
          <w:sz w:val="24"/>
          <w:szCs w:val="24"/>
        </w:rPr>
        <w:t>app(</w:t>
      </w:r>
      <w:proofErr w:type="spellStart"/>
      <w:proofErr w:type="gramEnd"/>
      <w:r>
        <w:rPr>
          <w:rFonts w:ascii="Times New Roman" w:hAnsi="Times New Roman"/>
          <w:i/>
          <w:iCs/>
          <w:sz w:val="24"/>
          <w:szCs w:val="24"/>
        </w:rPr>
        <w:t>createApplication</w:t>
      </w:r>
      <w:proofErr w:type="spellEnd"/>
      <w:r>
        <w:rPr>
          <w:rFonts w:ascii="Times New Roman" w:hAnsi="Times New Roman"/>
          <w:i/>
          <w:iCs/>
          <w:sz w:val="24"/>
          <w:szCs w:val="24"/>
        </w:rPr>
        <w:t>(</w:t>
      </w:r>
      <w:proofErr w:type="spellStart"/>
      <w:r>
        <w:rPr>
          <w:rFonts w:ascii="Times New Roman" w:hAnsi="Times New Roman"/>
          <w:i/>
          <w:iCs/>
          <w:sz w:val="24"/>
          <w:szCs w:val="24"/>
        </w:rPr>
        <w:t>argc</w:t>
      </w:r>
      <w:proofErr w:type="spellEnd"/>
      <w:r>
        <w:rPr>
          <w:rFonts w:ascii="Times New Roman" w:hAnsi="Times New Roman"/>
          <w:i/>
          <w:iCs/>
          <w:sz w:val="24"/>
          <w:szCs w:val="24"/>
        </w:rPr>
        <w:t xml:space="preserve">, </w:t>
      </w:r>
      <w:proofErr w:type="spellStart"/>
      <w:r>
        <w:rPr>
          <w:rFonts w:ascii="Times New Roman" w:hAnsi="Times New Roman"/>
          <w:i/>
          <w:iCs/>
          <w:sz w:val="24"/>
          <w:szCs w:val="24"/>
        </w:rPr>
        <w:t>argv</w:t>
      </w:r>
      <w:proofErr w:type="spellEnd"/>
      <w:r>
        <w:rPr>
          <w:rFonts w:ascii="Times New Roman" w:hAnsi="Times New Roman"/>
          <w:i/>
          <w:iCs/>
          <w:sz w:val="24"/>
          <w:szCs w:val="24"/>
        </w:rPr>
        <w:t>));</w:t>
      </w:r>
    </w:p>
    <w:p w14:paraId="778D0F7C" w14:textId="77777777" w:rsidR="001A5D0A" w:rsidRPr="00C67828" w:rsidRDefault="002E797E">
      <w:pPr>
        <w:pStyle w:val="PreformattedText"/>
        <w:spacing w:after="283"/>
        <w:rPr>
          <w:rFonts w:ascii="Times New Roman" w:hAnsi="Times New Roman"/>
          <w:i/>
          <w:iCs/>
          <w:sz w:val="24"/>
          <w:szCs w:val="24"/>
          <w:lang w:val="en-US"/>
          <w:rPrChange w:id="601" w:author="Thibaut Cuvelier" w:date="2018-11-23T01:08:00Z">
            <w:rPr>
              <w:rFonts w:ascii="Times New Roman" w:hAnsi="Times New Roman"/>
              <w:i/>
              <w:iCs/>
              <w:sz w:val="24"/>
              <w:szCs w:val="24"/>
            </w:rPr>
          </w:rPrChange>
        </w:rPr>
      </w:pPr>
      <w:proofErr w:type="spellStart"/>
      <w:r w:rsidRPr="00C67828">
        <w:rPr>
          <w:rFonts w:ascii="Times New Roman" w:hAnsi="Times New Roman"/>
          <w:i/>
          <w:iCs/>
          <w:sz w:val="24"/>
          <w:szCs w:val="24"/>
          <w:lang w:val="en-US"/>
          <w:rPrChange w:id="602" w:author="Thibaut Cuvelier" w:date="2018-11-23T01:08:00Z">
            <w:rPr>
              <w:rFonts w:ascii="Times New Roman" w:hAnsi="Times New Roman"/>
              <w:i/>
              <w:iCs/>
              <w:sz w:val="24"/>
              <w:szCs w:val="24"/>
            </w:rPr>
          </w:rPrChange>
        </w:rPr>
        <w:t>QScopedPointer</w:t>
      </w:r>
      <w:proofErr w:type="spellEnd"/>
      <w:r w:rsidRPr="00C67828">
        <w:rPr>
          <w:rFonts w:ascii="Times New Roman" w:hAnsi="Times New Roman"/>
          <w:i/>
          <w:iCs/>
          <w:sz w:val="24"/>
          <w:szCs w:val="24"/>
          <w:lang w:val="en-US"/>
          <w:rPrChange w:id="603" w:author="Thibaut Cuvelier" w:date="2018-11-23T01:08:00Z">
            <w:rPr>
              <w:rFonts w:ascii="Times New Roman" w:hAnsi="Times New Roman"/>
              <w:i/>
              <w:iCs/>
              <w:sz w:val="24"/>
              <w:szCs w:val="24"/>
            </w:rPr>
          </w:rPrChange>
        </w:rPr>
        <w:t xml:space="preserve">&lt;QtQuick2ApplicationViewer&gt; </w:t>
      </w:r>
      <w:proofErr w:type="gramStart"/>
      <w:r w:rsidRPr="00C67828">
        <w:rPr>
          <w:rFonts w:ascii="Times New Roman" w:hAnsi="Times New Roman"/>
          <w:i/>
          <w:iCs/>
          <w:sz w:val="24"/>
          <w:szCs w:val="24"/>
          <w:lang w:val="en-US"/>
          <w:rPrChange w:id="604" w:author="Thibaut Cuvelier" w:date="2018-11-23T01:08:00Z">
            <w:rPr>
              <w:rFonts w:ascii="Times New Roman" w:hAnsi="Times New Roman"/>
              <w:i/>
              <w:iCs/>
              <w:sz w:val="24"/>
              <w:szCs w:val="24"/>
            </w:rPr>
          </w:rPrChange>
        </w:rPr>
        <w:t>viewer(</w:t>
      </w:r>
      <w:proofErr w:type="gramEnd"/>
    </w:p>
    <w:p w14:paraId="7997F00B" w14:textId="77777777" w:rsidR="001A5D0A" w:rsidRPr="00C67828" w:rsidRDefault="002E797E">
      <w:pPr>
        <w:pStyle w:val="PreformattedText"/>
        <w:spacing w:after="283"/>
        <w:rPr>
          <w:rFonts w:ascii="Times New Roman" w:hAnsi="Times New Roman"/>
          <w:i/>
          <w:iCs/>
          <w:sz w:val="24"/>
          <w:szCs w:val="24"/>
          <w:lang w:val="en-US"/>
          <w:rPrChange w:id="605"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606" w:author="Thibaut Cuvelier" w:date="2018-11-23T01:08:00Z">
            <w:rPr>
              <w:rFonts w:ascii="Times New Roman" w:hAnsi="Times New Roman"/>
              <w:i/>
              <w:iCs/>
              <w:sz w:val="24"/>
              <w:szCs w:val="24"/>
            </w:rPr>
          </w:rPrChange>
        </w:rPr>
        <w:t>QtQuick2</w:t>
      </w:r>
      <w:proofErr w:type="gramStart"/>
      <w:r w:rsidRPr="00C67828">
        <w:rPr>
          <w:rFonts w:ascii="Times New Roman" w:hAnsi="Times New Roman"/>
          <w:i/>
          <w:iCs/>
          <w:sz w:val="24"/>
          <w:szCs w:val="24"/>
          <w:lang w:val="en-US"/>
          <w:rPrChange w:id="607" w:author="Thibaut Cuvelier" w:date="2018-11-23T01:08:00Z">
            <w:rPr>
              <w:rFonts w:ascii="Times New Roman" w:hAnsi="Times New Roman"/>
              <w:i/>
              <w:iCs/>
              <w:sz w:val="24"/>
              <w:szCs w:val="24"/>
            </w:rPr>
          </w:rPrChange>
        </w:rPr>
        <w:t>ApplicationViewer::</w:t>
      </w:r>
      <w:proofErr w:type="gramEnd"/>
      <w:r w:rsidRPr="00C67828">
        <w:rPr>
          <w:rFonts w:ascii="Times New Roman" w:hAnsi="Times New Roman"/>
          <w:i/>
          <w:iCs/>
          <w:sz w:val="24"/>
          <w:szCs w:val="24"/>
          <w:lang w:val="en-US"/>
          <w:rPrChange w:id="608" w:author="Thibaut Cuvelier" w:date="2018-11-23T01:08:00Z">
            <w:rPr>
              <w:rFonts w:ascii="Times New Roman" w:hAnsi="Times New Roman"/>
              <w:i/>
              <w:iCs/>
              <w:sz w:val="24"/>
              <w:szCs w:val="24"/>
            </w:rPr>
          </w:rPrChange>
        </w:rPr>
        <w:t>create());</w:t>
      </w:r>
    </w:p>
    <w:p w14:paraId="54E0DAB1" w14:textId="77777777" w:rsidR="001A5D0A" w:rsidRPr="00C67828" w:rsidRDefault="002E797E">
      <w:pPr>
        <w:pStyle w:val="PreformattedText"/>
        <w:spacing w:after="283"/>
        <w:rPr>
          <w:rFonts w:ascii="Times New Roman" w:hAnsi="Times New Roman"/>
          <w:i/>
          <w:iCs/>
          <w:sz w:val="24"/>
          <w:szCs w:val="24"/>
          <w:lang w:val="en-US"/>
          <w:rPrChange w:id="609"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610" w:author="Thibaut Cuvelier" w:date="2018-11-23T01:08:00Z">
            <w:rPr>
              <w:rFonts w:ascii="Times New Roman" w:hAnsi="Times New Roman"/>
              <w:i/>
              <w:iCs/>
              <w:sz w:val="24"/>
              <w:szCs w:val="24"/>
            </w:rPr>
          </w:rPrChange>
        </w:rPr>
        <w:lastRenderedPageBreak/>
        <w:t>viewer-&gt;</w:t>
      </w:r>
      <w:proofErr w:type="spellStart"/>
      <w:proofErr w:type="gramStart"/>
      <w:r w:rsidRPr="00C67828">
        <w:rPr>
          <w:rFonts w:ascii="Times New Roman" w:hAnsi="Times New Roman"/>
          <w:i/>
          <w:iCs/>
          <w:sz w:val="24"/>
          <w:szCs w:val="24"/>
          <w:lang w:val="en-US"/>
          <w:rPrChange w:id="611" w:author="Thibaut Cuvelier" w:date="2018-11-23T01:08:00Z">
            <w:rPr>
              <w:rFonts w:ascii="Times New Roman" w:hAnsi="Times New Roman"/>
              <w:i/>
              <w:iCs/>
              <w:sz w:val="24"/>
              <w:szCs w:val="24"/>
            </w:rPr>
          </w:rPrChange>
        </w:rPr>
        <w:t>setWindowIcon</w:t>
      </w:r>
      <w:proofErr w:type="spellEnd"/>
      <w:r w:rsidRPr="00C67828">
        <w:rPr>
          <w:rFonts w:ascii="Times New Roman" w:hAnsi="Times New Roman"/>
          <w:i/>
          <w:iCs/>
          <w:sz w:val="24"/>
          <w:szCs w:val="24"/>
          <w:lang w:val="en-US"/>
          <w:rPrChange w:id="612" w:author="Thibaut Cuvelier" w:date="2018-11-23T01:08:00Z">
            <w:rPr>
              <w:rFonts w:ascii="Times New Roman" w:hAnsi="Times New Roman"/>
              <w:i/>
              <w:iCs/>
              <w:sz w:val="24"/>
              <w:szCs w:val="24"/>
            </w:rPr>
          </w:rPrChange>
        </w:rPr>
        <w:t>(</w:t>
      </w:r>
      <w:proofErr w:type="spellStart"/>
      <w:proofErr w:type="gramEnd"/>
      <w:r w:rsidRPr="00C67828">
        <w:rPr>
          <w:rFonts w:ascii="Times New Roman" w:hAnsi="Times New Roman"/>
          <w:i/>
          <w:iCs/>
          <w:sz w:val="24"/>
          <w:szCs w:val="24"/>
          <w:lang w:val="en-US"/>
          <w:rPrChange w:id="613" w:author="Thibaut Cuvelier" w:date="2018-11-23T01:08:00Z">
            <w:rPr>
              <w:rFonts w:ascii="Times New Roman" w:hAnsi="Times New Roman"/>
              <w:i/>
              <w:iCs/>
              <w:sz w:val="24"/>
              <w:szCs w:val="24"/>
            </w:rPr>
          </w:rPrChange>
        </w:rPr>
        <w:t>QIcon</w:t>
      </w:r>
      <w:proofErr w:type="spellEnd"/>
      <w:r w:rsidRPr="00C67828">
        <w:rPr>
          <w:rFonts w:ascii="Times New Roman" w:hAnsi="Times New Roman"/>
          <w:i/>
          <w:iCs/>
          <w:sz w:val="24"/>
          <w:szCs w:val="24"/>
          <w:lang w:val="en-US"/>
          <w:rPrChange w:id="614" w:author="Thibaut Cuvelier" w:date="2018-11-23T01:08:00Z">
            <w:rPr>
              <w:rFonts w:ascii="Times New Roman" w:hAnsi="Times New Roman"/>
              <w:i/>
              <w:iCs/>
              <w:sz w:val="24"/>
              <w:szCs w:val="24"/>
            </w:rPr>
          </w:rPrChange>
        </w:rPr>
        <w:t>("noteapp80.png"));</w:t>
      </w:r>
    </w:p>
    <w:p w14:paraId="5132AC84" w14:textId="77777777" w:rsidR="001A5D0A" w:rsidRPr="00C67828" w:rsidRDefault="002E797E">
      <w:pPr>
        <w:pStyle w:val="PreformattedText"/>
        <w:spacing w:after="283"/>
        <w:rPr>
          <w:rFonts w:ascii="Times New Roman" w:hAnsi="Times New Roman"/>
          <w:i/>
          <w:iCs/>
          <w:sz w:val="24"/>
          <w:szCs w:val="24"/>
          <w:lang w:val="en-US"/>
          <w:rPrChange w:id="615" w:author="Thibaut Cuvelier" w:date="2018-11-23T01:08:00Z">
            <w:rPr>
              <w:rFonts w:ascii="Times New Roman" w:hAnsi="Times New Roman"/>
              <w:i/>
              <w:iCs/>
              <w:sz w:val="24"/>
              <w:szCs w:val="24"/>
            </w:rPr>
          </w:rPrChange>
        </w:rPr>
      </w:pPr>
      <w:r w:rsidRPr="00C67828">
        <w:rPr>
          <w:rFonts w:ascii="Times New Roman" w:hAnsi="Times New Roman"/>
          <w:i/>
          <w:iCs/>
          <w:sz w:val="24"/>
          <w:szCs w:val="24"/>
          <w:lang w:val="en-US"/>
          <w:rPrChange w:id="616" w:author="Thibaut Cuvelier" w:date="2018-11-23T01:08:00Z">
            <w:rPr>
              <w:rFonts w:ascii="Times New Roman" w:hAnsi="Times New Roman"/>
              <w:i/>
              <w:iCs/>
              <w:sz w:val="24"/>
              <w:szCs w:val="24"/>
            </w:rPr>
          </w:rPrChange>
        </w:rPr>
        <w:t>viewer-&gt;</w:t>
      </w:r>
      <w:proofErr w:type="spellStart"/>
      <w:proofErr w:type="gramStart"/>
      <w:r w:rsidRPr="00C67828">
        <w:rPr>
          <w:rFonts w:ascii="Times New Roman" w:hAnsi="Times New Roman"/>
          <w:i/>
          <w:iCs/>
          <w:sz w:val="24"/>
          <w:szCs w:val="24"/>
          <w:lang w:val="en-US"/>
          <w:rPrChange w:id="617" w:author="Thibaut Cuvelier" w:date="2018-11-23T01:08:00Z">
            <w:rPr>
              <w:rFonts w:ascii="Times New Roman" w:hAnsi="Times New Roman"/>
              <w:i/>
              <w:iCs/>
              <w:sz w:val="24"/>
              <w:szCs w:val="24"/>
            </w:rPr>
          </w:rPrChange>
        </w:rPr>
        <w:t>setWindowTitle</w:t>
      </w:r>
      <w:proofErr w:type="spellEnd"/>
      <w:r w:rsidRPr="00C67828">
        <w:rPr>
          <w:rFonts w:ascii="Times New Roman" w:hAnsi="Times New Roman"/>
          <w:i/>
          <w:iCs/>
          <w:sz w:val="24"/>
          <w:szCs w:val="24"/>
          <w:lang w:val="en-US"/>
          <w:rPrChange w:id="618" w:author="Thibaut Cuvelier" w:date="2018-11-23T01:08:00Z">
            <w:rPr>
              <w:rFonts w:ascii="Times New Roman" w:hAnsi="Times New Roman"/>
              <w:i/>
              <w:iCs/>
              <w:sz w:val="24"/>
              <w:szCs w:val="24"/>
            </w:rPr>
          </w:rPrChange>
        </w:rPr>
        <w:t>(</w:t>
      </w:r>
      <w:proofErr w:type="spellStart"/>
      <w:proofErr w:type="gramEnd"/>
      <w:r w:rsidRPr="00C67828">
        <w:rPr>
          <w:rFonts w:ascii="Times New Roman" w:hAnsi="Times New Roman"/>
          <w:i/>
          <w:iCs/>
          <w:sz w:val="24"/>
          <w:szCs w:val="24"/>
          <w:lang w:val="en-US"/>
          <w:rPrChange w:id="619" w:author="Thibaut Cuvelier" w:date="2018-11-23T01:08:00Z">
            <w:rPr>
              <w:rFonts w:ascii="Times New Roman" w:hAnsi="Times New Roman"/>
              <w:i/>
              <w:iCs/>
              <w:sz w:val="24"/>
              <w:szCs w:val="24"/>
            </w:rPr>
          </w:rPrChange>
        </w:rPr>
        <w:t>QString</w:t>
      </w:r>
      <w:proofErr w:type="spellEnd"/>
      <w:r w:rsidRPr="00C67828">
        <w:rPr>
          <w:rFonts w:ascii="Times New Roman" w:hAnsi="Times New Roman"/>
          <w:i/>
          <w:iCs/>
          <w:sz w:val="24"/>
          <w:szCs w:val="24"/>
          <w:lang w:val="en-US"/>
          <w:rPrChange w:id="620" w:author="Thibaut Cuvelier" w:date="2018-11-23T01:08:00Z">
            <w:rPr>
              <w:rFonts w:ascii="Times New Roman" w:hAnsi="Times New Roman"/>
              <w:i/>
              <w:iCs/>
              <w:sz w:val="24"/>
              <w:szCs w:val="24"/>
            </w:rPr>
          </w:rPrChange>
        </w:rPr>
        <w:t xml:space="preserve">("Keep Your Notes with </w:t>
      </w:r>
      <w:proofErr w:type="spellStart"/>
      <w:r w:rsidRPr="00C67828">
        <w:rPr>
          <w:rFonts w:ascii="Times New Roman" w:hAnsi="Times New Roman"/>
          <w:i/>
          <w:iCs/>
          <w:sz w:val="24"/>
          <w:szCs w:val="24"/>
          <w:lang w:val="en-US"/>
          <w:rPrChange w:id="621" w:author="Thibaut Cuvelier" w:date="2018-11-23T01:08:00Z">
            <w:rPr>
              <w:rFonts w:ascii="Times New Roman" w:hAnsi="Times New Roman"/>
              <w:i/>
              <w:iCs/>
              <w:sz w:val="24"/>
              <w:szCs w:val="24"/>
            </w:rPr>
          </w:rPrChange>
        </w:rPr>
        <w:t>NoteApp</w:t>
      </w:r>
      <w:proofErr w:type="spellEnd"/>
      <w:r w:rsidRPr="00C67828">
        <w:rPr>
          <w:rFonts w:ascii="Times New Roman" w:hAnsi="Times New Roman"/>
          <w:i/>
          <w:iCs/>
          <w:sz w:val="24"/>
          <w:szCs w:val="24"/>
          <w:lang w:val="en-US"/>
          <w:rPrChange w:id="622" w:author="Thibaut Cuvelier" w:date="2018-11-23T01:08:00Z">
            <w:rPr>
              <w:rFonts w:ascii="Times New Roman" w:hAnsi="Times New Roman"/>
              <w:i/>
              <w:iCs/>
              <w:sz w:val="24"/>
              <w:szCs w:val="24"/>
            </w:rPr>
          </w:rPrChange>
        </w:rPr>
        <w:t>!"));</w:t>
      </w:r>
    </w:p>
    <w:p w14:paraId="2011133B" w14:textId="77777777" w:rsidR="001A5D0A" w:rsidRDefault="002E797E">
      <w:pPr>
        <w:pStyle w:val="PreformattedText"/>
        <w:spacing w:after="283"/>
        <w:rPr>
          <w:rFonts w:ascii="Times New Roman" w:hAnsi="Times New Roman"/>
          <w:i/>
          <w:iCs/>
          <w:sz w:val="24"/>
          <w:szCs w:val="24"/>
        </w:rPr>
      </w:pPr>
      <w:r>
        <w:rPr>
          <w:rFonts w:ascii="Times New Roman" w:hAnsi="Times New Roman"/>
          <w:i/>
          <w:iCs/>
          <w:sz w:val="24"/>
          <w:szCs w:val="24"/>
        </w:rPr>
        <w:t>…</w:t>
      </w:r>
    </w:p>
    <w:p w14:paraId="4A1B78A7" w14:textId="77777777" w:rsidR="001A5D0A" w:rsidRDefault="001A5D0A">
      <w:pPr>
        <w:pStyle w:val="PreformattedText"/>
        <w:spacing w:after="283"/>
        <w:rPr>
          <w:rFonts w:ascii="Times New Roman" w:hAnsi="Times New Roman"/>
          <w:i/>
          <w:iCs/>
          <w:sz w:val="24"/>
          <w:szCs w:val="24"/>
        </w:rPr>
      </w:pPr>
    </w:p>
    <w:p w14:paraId="1AF07DAE" w14:textId="687F901D" w:rsidR="001A5D0A" w:rsidRDefault="002E797E">
      <w:pPr>
        <w:pStyle w:val="PreformattedText"/>
        <w:spacing w:after="283"/>
        <w:rPr>
          <w:rFonts w:ascii="Times New Roman" w:hAnsi="Times New Roman"/>
          <w:sz w:val="24"/>
          <w:szCs w:val="24"/>
        </w:rPr>
      </w:pPr>
      <w:r>
        <w:rPr>
          <w:rFonts w:ascii="Times New Roman" w:hAnsi="Times New Roman"/>
          <w:sz w:val="24"/>
          <w:szCs w:val="24"/>
        </w:rPr>
        <w:t>L</w:t>
      </w:r>
      <w:ins w:id="623" w:author="Thibaut Cuvelier" w:date="2018-11-23T11:40:00Z">
        <w:r w:rsidR="00DD24C4">
          <w:rPr>
            <w:rFonts w:ascii="Times New Roman" w:hAnsi="Times New Roman"/>
            <w:sz w:val="24"/>
            <w:szCs w:val="24"/>
            <w:lang w:val="en-BE"/>
          </w:rPr>
          <w:t>’</w:t>
        </w:r>
      </w:ins>
      <w:r>
        <w:rPr>
          <w:rFonts w:ascii="Times New Roman" w:hAnsi="Times New Roman"/>
          <w:sz w:val="24"/>
          <w:szCs w:val="24"/>
        </w:rPr>
        <w:t>a</w:t>
      </w:r>
      <w:proofErr w:type="spellStart"/>
      <w:ins w:id="624" w:author="Thibaut Cuvelier" w:date="2018-11-23T11:40:00Z">
        <w:r w:rsidR="00DD24C4">
          <w:rPr>
            <w:rFonts w:ascii="Times New Roman" w:hAnsi="Times New Roman"/>
            <w:sz w:val="24"/>
            <w:szCs w:val="24"/>
            <w:lang w:val="en-BE"/>
          </w:rPr>
          <w:t>pplication</w:t>
        </w:r>
      </w:ins>
      <w:proofErr w:type="spellEnd"/>
      <w:r>
        <w:rPr>
          <w:rFonts w:ascii="Times New Roman" w:hAnsi="Times New Roman"/>
          <w:sz w:val="24"/>
          <w:szCs w:val="24"/>
        </w:rPr>
        <w:t xml:space="preserve"> </w:t>
      </w:r>
      <w:proofErr w:type="spellStart"/>
      <w:r>
        <w:rPr>
          <w:rFonts w:ascii="Times New Roman" w:hAnsi="Times New Roman"/>
          <w:sz w:val="24"/>
          <w:szCs w:val="24"/>
        </w:rPr>
        <w:t>NoteApp</w:t>
      </w:r>
      <w:proofErr w:type="spellEnd"/>
      <w:del w:id="625" w:author="Thibaut Cuvelier" w:date="2018-11-23T11:40:00Z">
        <w:r w:rsidDel="00DD24C4">
          <w:rPr>
            <w:rFonts w:ascii="Times New Roman" w:hAnsi="Times New Roman"/>
            <w:sz w:val="24"/>
            <w:szCs w:val="24"/>
          </w:rPr>
          <w:delText>*</w:delText>
        </w:r>
      </w:del>
      <w:r>
        <w:rPr>
          <w:rFonts w:ascii="Times New Roman" w:hAnsi="Times New Roman"/>
          <w:sz w:val="24"/>
          <w:szCs w:val="24"/>
        </w:rPr>
        <w:t xml:space="preserve"> </w:t>
      </w:r>
      <w:del w:id="626" w:author="Thibaut Cuvelier" w:date="2018-11-23T11:40:00Z">
        <w:r w:rsidDel="00DD24C4">
          <w:rPr>
            <w:rFonts w:ascii="Times New Roman" w:hAnsi="Times New Roman"/>
            <w:sz w:val="24"/>
            <w:szCs w:val="24"/>
          </w:rPr>
          <w:delText xml:space="preserve">set </w:delText>
        </w:r>
      </w:del>
      <w:proofErr w:type="spellStart"/>
      <w:ins w:id="627" w:author="Thibaut Cuvelier" w:date="2018-11-23T11:40:00Z">
        <w:r w:rsidR="00DD24C4">
          <w:rPr>
            <w:rFonts w:ascii="Times New Roman" w:hAnsi="Times New Roman"/>
            <w:sz w:val="24"/>
            <w:szCs w:val="24"/>
            <w:lang w:val="en-BE"/>
          </w:rPr>
          <w:t>est</w:t>
        </w:r>
        <w:proofErr w:type="spellEnd"/>
        <w:r w:rsidR="00DD24C4">
          <w:rPr>
            <w:rFonts w:ascii="Times New Roman" w:hAnsi="Times New Roman"/>
            <w:sz w:val="24"/>
            <w:szCs w:val="24"/>
          </w:rPr>
          <w:t xml:space="preserve"> </w:t>
        </w:r>
      </w:ins>
      <w:r>
        <w:rPr>
          <w:rFonts w:ascii="Times New Roman" w:hAnsi="Times New Roman"/>
          <w:sz w:val="24"/>
          <w:szCs w:val="24"/>
        </w:rPr>
        <w:t xml:space="preserve">maintenant prête à être envoyée et </w:t>
      </w:r>
      <w:del w:id="628" w:author="Thibaut Cuvelier" w:date="2018-11-23T11:40:00Z">
        <w:r w:rsidDel="00DD24C4">
          <w:rPr>
            <w:rFonts w:ascii="Times New Roman" w:hAnsi="Times New Roman"/>
            <w:sz w:val="24"/>
            <w:szCs w:val="24"/>
          </w:rPr>
          <w:delText xml:space="preserve">deployée </w:delText>
        </w:r>
      </w:del>
      <w:ins w:id="629" w:author="Thibaut Cuvelier" w:date="2018-11-23T11:40:00Z">
        <w:r w:rsidR="00DD24C4">
          <w:rPr>
            <w:rFonts w:ascii="Times New Roman" w:hAnsi="Times New Roman"/>
            <w:sz w:val="24"/>
            <w:szCs w:val="24"/>
          </w:rPr>
          <w:t>d</w:t>
        </w:r>
        <w:r w:rsidR="00DD24C4">
          <w:rPr>
            <w:rFonts w:ascii="Times New Roman" w:hAnsi="Times New Roman"/>
            <w:sz w:val="24"/>
            <w:szCs w:val="24"/>
            <w:lang w:val="en-BE"/>
          </w:rPr>
          <w:t>é</w:t>
        </w:r>
        <w:r w:rsidR="00DD24C4">
          <w:rPr>
            <w:rFonts w:ascii="Times New Roman" w:hAnsi="Times New Roman"/>
            <w:sz w:val="24"/>
            <w:szCs w:val="24"/>
          </w:rPr>
          <w:t xml:space="preserve">ployée </w:t>
        </w:r>
      </w:ins>
      <w:r>
        <w:rPr>
          <w:rFonts w:ascii="Times New Roman" w:hAnsi="Times New Roman"/>
          <w:sz w:val="24"/>
          <w:szCs w:val="24"/>
        </w:rPr>
        <w:t>sur plusieurs plateformes.</w:t>
      </w:r>
    </w:p>
    <w:p w14:paraId="17123BFA" w14:textId="77777777" w:rsidR="001A5D0A" w:rsidRDefault="001A5D0A">
      <w:pPr>
        <w:pStyle w:val="PreformattedText"/>
        <w:spacing w:after="283"/>
        <w:rPr>
          <w:rFonts w:ascii="Times New Roman" w:hAnsi="Times New Roman"/>
          <w:sz w:val="24"/>
          <w:szCs w:val="24"/>
        </w:rPr>
      </w:pPr>
    </w:p>
    <w:p w14:paraId="3193AF67" w14:textId="77777777" w:rsidR="001A5D0A" w:rsidRDefault="002E797E">
      <w:pPr>
        <w:pStyle w:val="PreformattedText"/>
        <w:spacing w:after="283"/>
        <w:rPr>
          <w:rFonts w:ascii="Times New Roman" w:hAnsi="Times New Roman"/>
          <w:sz w:val="30"/>
          <w:szCs w:val="30"/>
        </w:rPr>
      </w:pPr>
      <w:r>
        <w:rPr>
          <w:rFonts w:ascii="Times New Roman" w:hAnsi="Times New Roman"/>
          <w:sz w:val="30"/>
          <w:szCs w:val="30"/>
        </w:rPr>
        <w:t xml:space="preserve">7.1.4 Déployer </w:t>
      </w:r>
      <w:proofErr w:type="spellStart"/>
      <w:r>
        <w:rPr>
          <w:rFonts w:ascii="Times New Roman" w:hAnsi="Times New Roman"/>
          <w:sz w:val="30"/>
          <w:szCs w:val="30"/>
        </w:rPr>
        <w:t>NoteApp</w:t>
      </w:r>
      <w:proofErr w:type="spellEnd"/>
    </w:p>
    <w:p w14:paraId="09BCC422" w14:textId="767BC77B" w:rsidR="001A5D0A" w:rsidRDefault="002E797E">
      <w:pPr>
        <w:pStyle w:val="PreformattedText"/>
        <w:spacing w:after="283"/>
        <w:rPr>
          <w:rFonts w:ascii="Times New Roman" w:hAnsi="Times New Roman"/>
          <w:sz w:val="24"/>
          <w:szCs w:val="24"/>
        </w:rPr>
      </w:pPr>
      <w:proofErr w:type="spellStart"/>
      <w:r>
        <w:rPr>
          <w:rFonts w:ascii="Times New Roman" w:hAnsi="Times New Roman"/>
          <w:sz w:val="24"/>
          <w:szCs w:val="24"/>
        </w:rPr>
        <w:t>NoteApp</w:t>
      </w:r>
      <w:proofErr w:type="spellEnd"/>
      <w:r>
        <w:rPr>
          <w:rFonts w:ascii="Times New Roman" w:hAnsi="Times New Roman"/>
          <w:sz w:val="24"/>
          <w:szCs w:val="24"/>
        </w:rPr>
        <w:t>* est une application Qt classique, vous</w:t>
      </w:r>
      <w:ins w:id="630" w:author="Thibaut Cuvelier" w:date="2018-11-23T11:40:00Z">
        <w:r w:rsidR="00DD24C4">
          <w:rPr>
            <w:rFonts w:ascii="Times New Roman" w:hAnsi="Times New Roman"/>
            <w:sz w:val="24"/>
            <w:szCs w:val="24"/>
            <w:lang w:val="en-BE"/>
          </w:rPr>
          <w:t xml:space="preserve"> </w:t>
        </w:r>
      </w:ins>
      <w:r>
        <w:rPr>
          <w:rFonts w:ascii="Times New Roman" w:hAnsi="Times New Roman"/>
          <w:sz w:val="24"/>
          <w:szCs w:val="24"/>
        </w:rPr>
        <w:t xml:space="preserve">devrez alors décider si vous </w:t>
      </w:r>
      <w:del w:id="631" w:author="Thibaut Cuvelier" w:date="2018-11-23T11:40:00Z">
        <w:r w:rsidDel="00DD24C4">
          <w:rPr>
            <w:rFonts w:ascii="Times New Roman" w:hAnsi="Times New Roman"/>
            <w:sz w:val="24"/>
            <w:szCs w:val="24"/>
          </w:rPr>
          <w:delText xml:space="preserve">voudrez </w:delText>
        </w:r>
      </w:del>
      <w:proofErr w:type="spellStart"/>
      <w:ins w:id="632" w:author="Thibaut Cuvelier" w:date="2018-11-23T11:40:00Z">
        <w:r w:rsidR="00DD24C4">
          <w:rPr>
            <w:rFonts w:ascii="Times New Roman" w:hAnsi="Times New Roman"/>
            <w:sz w:val="24"/>
            <w:szCs w:val="24"/>
            <w:lang w:val="en-BE"/>
          </w:rPr>
          <w:t>voulez</w:t>
        </w:r>
        <w:proofErr w:type="spellEnd"/>
        <w:r w:rsidR="00DD24C4">
          <w:rPr>
            <w:rFonts w:ascii="Times New Roman" w:hAnsi="Times New Roman"/>
            <w:sz w:val="24"/>
            <w:szCs w:val="24"/>
          </w:rPr>
          <w:t xml:space="preserve"> </w:t>
        </w:r>
      </w:ins>
      <w:r>
        <w:rPr>
          <w:rFonts w:ascii="Times New Roman" w:hAnsi="Times New Roman"/>
          <w:sz w:val="24"/>
          <w:szCs w:val="24"/>
        </w:rPr>
        <w:t>lie</w:t>
      </w:r>
      <w:ins w:id="633" w:author="Thibaut Cuvelier" w:date="2018-11-23T11:40:00Z">
        <w:r w:rsidR="00DD24C4">
          <w:rPr>
            <w:rFonts w:ascii="Times New Roman" w:hAnsi="Times New Roman"/>
            <w:sz w:val="24"/>
            <w:szCs w:val="24"/>
            <w:lang w:val="en-BE"/>
          </w:rPr>
          <w:t>r</w:t>
        </w:r>
      </w:ins>
      <w:del w:id="634" w:author="Thibaut Cuvelier" w:date="2018-11-23T11:40:00Z">
        <w:r w:rsidDel="00DD24C4">
          <w:rPr>
            <w:rFonts w:ascii="Times New Roman" w:hAnsi="Times New Roman"/>
            <w:sz w:val="24"/>
            <w:szCs w:val="24"/>
          </w:rPr>
          <w:delText>z</w:delText>
        </w:r>
      </w:del>
      <w:r>
        <w:rPr>
          <w:rFonts w:ascii="Times New Roman" w:hAnsi="Times New Roman"/>
          <w:sz w:val="24"/>
          <w:szCs w:val="24"/>
        </w:rPr>
        <w:t xml:space="preserve"> statiquement ou dynamiquement à Qt. En outre, </w:t>
      </w:r>
      <w:del w:id="635" w:author="Thibaut Cuvelier" w:date="2018-11-23T11:40:00Z">
        <w:r w:rsidDel="00DD24C4">
          <w:rPr>
            <w:rFonts w:ascii="Times New Roman" w:hAnsi="Times New Roman"/>
            <w:sz w:val="24"/>
            <w:szCs w:val="24"/>
          </w:rPr>
          <w:delText>toute les plateformes</w:delText>
        </w:r>
      </w:del>
      <w:ins w:id="636" w:author="Thibaut Cuvelier" w:date="2018-11-23T11:40:00Z">
        <w:r w:rsidR="00DD24C4">
          <w:rPr>
            <w:rFonts w:ascii="Times New Roman" w:hAnsi="Times New Roman"/>
            <w:sz w:val="24"/>
            <w:szCs w:val="24"/>
          </w:rPr>
          <w:t>toutes les plateformes</w:t>
        </w:r>
      </w:ins>
      <w:r>
        <w:rPr>
          <w:rFonts w:ascii="Times New Roman" w:hAnsi="Times New Roman"/>
          <w:sz w:val="24"/>
          <w:szCs w:val="24"/>
        </w:rPr>
        <w:t xml:space="preserve"> de bureau</w:t>
      </w:r>
      <w:del w:id="637" w:author="Thibaut Cuvelier" w:date="2018-11-23T11:40:00Z">
        <w:r w:rsidDel="00DD24C4">
          <w:rPr>
            <w:rFonts w:ascii="Times New Roman" w:hAnsi="Times New Roman"/>
            <w:sz w:val="24"/>
            <w:szCs w:val="24"/>
          </w:rPr>
          <w:delText>x</w:delText>
        </w:r>
      </w:del>
      <w:r>
        <w:rPr>
          <w:rFonts w:ascii="Times New Roman" w:hAnsi="Times New Roman"/>
          <w:sz w:val="24"/>
          <w:szCs w:val="24"/>
        </w:rPr>
        <w:t xml:space="preserve"> ont des configurations de liens spécifiques à considérer.</w:t>
      </w:r>
    </w:p>
    <w:p w14:paraId="29BD0B4B" w14:textId="2C99A888"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Vous pourrez trouver des informations plus détaillées dans la référence </w:t>
      </w:r>
      <w:proofErr w:type="spellStart"/>
      <w:r>
        <w:rPr>
          <w:rFonts w:ascii="Times New Roman" w:hAnsi="Times New Roman"/>
          <w:i/>
          <w:iCs/>
          <w:sz w:val="24"/>
          <w:szCs w:val="24"/>
        </w:rPr>
        <w:t>Deploying</w:t>
      </w:r>
      <w:proofErr w:type="spellEnd"/>
      <w:r>
        <w:rPr>
          <w:rFonts w:ascii="Times New Roman" w:hAnsi="Times New Roman"/>
          <w:i/>
          <w:iCs/>
          <w:sz w:val="24"/>
          <w:szCs w:val="24"/>
        </w:rPr>
        <w:t xml:space="preserve"> Qt Applications</w:t>
      </w:r>
      <w:r>
        <w:rPr>
          <w:rFonts w:ascii="Times New Roman" w:hAnsi="Times New Roman"/>
          <w:sz w:val="24"/>
          <w:szCs w:val="24"/>
        </w:rPr>
        <w:t xml:space="preserve"> de la documentation pour chaque cible de </w:t>
      </w:r>
      <w:del w:id="638" w:author="Thibaut Cuvelier" w:date="2018-11-23T11:40:00Z">
        <w:r w:rsidDel="00DD24C4">
          <w:rPr>
            <w:rFonts w:ascii="Times New Roman" w:hAnsi="Times New Roman"/>
            <w:sz w:val="24"/>
            <w:szCs w:val="24"/>
          </w:rPr>
          <w:delText>deploiement</w:delText>
        </w:r>
      </w:del>
      <w:ins w:id="639" w:author="Thibaut Cuvelier" w:date="2018-11-23T11:40:00Z">
        <w:r w:rsidR="00DD24C4">
          <w:rPr>
            <w:rFonts w:ascii="Times New Roman" w:hAnsi="Times New Roman"/>
            <w:sz w:val="24"/>
            <w:szCs w:val="24"/>
          </w:rPr>
          <w:t>déploiement</w:t>
        </w:r>
      </w:ins>
      <w:r>
        <w:rPr>
          <w:rFonts w:ascii="Times New Roman" w:hAnsi="Times New Roman"/>
          <w:sz w:val="24"/>
          <w:szCs w:val="24"/>
        </w:rPr>
        <w:t>.</w:t>
      </w:r>
    </w:p>
    <w:p w14:paraId="546705E6" w14:textId="77777777" w:rsidR="001A5D0A" w:rsidRDefault="001A5D0A">
      <w:pPr>
        <w:pStyle w:val="PreformattedText"/>
        <w:spacing w:after="283"/>
        <w:rPr>
          <w:rFonts w:ascii="Times New Roman" w:hAnsi="Times New Roman"/>
          <w:sz w:val="24"/>
          <w:szCs w:val="24"/>
        </w:rPr>
      </w:pPr>
    </w:p>
    <w:p w14:paraId="0F5A379A" w14:textId="77777777" w:rsidR="001A5D0A" w:rsidRDefault="002E797E" w:rsidP="00DD24C4">
      <w:pPr>
        <w:pStyle w:val="Heading2"/>
        <w:pPrChange w:id="640" w:author="Thibaut Cuvelier" w:date="2018-11-23T11:40:00Z">
          <w:pPr>
            <w:pStyle w:val="PreformattedText"/>
            <w:spacing w:after="283"/>
          </w:pPr>
        </w:pPrChange>
      </w:pPr>
      <w:r>
        <w:t>Et ensuite ?</w:t>
      </w:r>
    </w:p>
    <w:p w14:paraId="1313C9C4"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Un résumé de ce que nous avons appris dans ce guide pour développeur.</w:t>
      </w:r>
    </w:p>
    <w:p w14:paraId="79302E3B" w14:textId="77777777" w:rsidR="001A5D0A" w:rsidRDefault="001A5D0A">
      <w:pPr>
        <w:pStyle w:val="PreformattedText"/>
        <w:spacing w:after="283"/>
        <w:rPr>
          <w:rFonts w:ascii="Times New Roman" w:hAnsi="Times New Roman"/>
          <w:sz w:val="24"/>
          <w:szCs w:val="24"/>
        </w:rPr>
      </w:pPr>
    </w:p>
    <w:p w14:paraId="486A78F5" w14:textId="77777777" w:rsidR="001A5D0A" w:rsidRDefault="002E797E" w:rsidP="00DD24C4">
      <w:pPr>
        <w:pStyle w:val="Title"/>
        <w:pPrChange w:id="641" w:author="Thibaut Cuvelier" w:date="2018-11-23T11:40:00Z">
          <w:pPr>
            <w:pStyle w:val="PreformattedText"/>
            <w:spacing w:after="283"/>
          </w:pPr>
        </w:pPrChange>
      </w:pPr>
      <w:r>
        <w:t>Ce que nous avons appris et pour aller plus loin</w:t>
      </w:r>
    </w:p>
    <w:p w14:paraId="37AF1BA8" w14:textId="221D354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Ce guide vous a montré comment créer une application avec Qt Quick et comment la déployer sur un environnement de bureau. Nous avons vu </w:t>
      </w:r>
      <w:del w:id="642" w:author="Thibaut Cuvelier" w:date="2018-11-23T11:40:00Z">
        <w:r w:rsidDel="00DD24C4">
          <w:rPr>
            <w:rFonts w:ascii="Times New Roman" w:hAnsi="Times New Roman"/>
            <w:sz w:val="24"/>
            <w:szCs w:val="24"/>
          </w:rPr>
          <w:delText>commebnt</w:delText>
        </w:r>
      </w:del>
      <w:ins w:id="643" w:author="Thibaut Cuvelier" w:date="2018-11-23T11:40:00Z">
        <w:r w:rsidR="00DD24C4">
          <w:rPr>
            <w:rFonts w:ascii="Times New Roman" w:hAnsi="Times New Roman"/>
            <w:sz w:val="24"/>
            <w:szCs w:val="24"/>
          </w:rPr>
          <w:t>comment</w:t>
        </w:r>
      </w:ins>
      <w:r>
        <w:rPr>
          <w:rFonts w:ascii="Times New Roman" w:hAnsi="Times New Roman"/>
          <w:sz w:val="24"/>
          <w:szCs w:val="24"/>
        </w:rPr>
        <w:t xml:space="preserve"> développer une application </w:t>
      </w:r>
      <w:proofErr w:type="spellStart"/>
      <w:r>
        <w:rPr>
          <w:rFonts w:ascii="Times New Roman" w:hAnsi="Times New Roman"/>
          <w:sz w:val="24"/>
          <w:szCs w:val="24"/>
        </w:rPr>
        <w:t>NoteApp</w:t>
      </w:r>
      <w:proofErr w:type="spellEnd"/>
      <w:del w:id="644" w:author="Thibaut Cuvelier" w:date="2018-11-23T11:41:00Z">
        <w:r w:rsidDel="00DD24C4">
          <w:rPr>
            <w:rFonts w:ascii="Times New Roman" w:hAnsi="Times New Roman"/>
            <w:sz w:val="24"/>
            <w:szCs w:val="24"/>
          </w:rPr>
          <w:delText>*</w:delText>
        </w:r>
      </w:del>
      <w:r>
        <w:rPr>
          <w:rFonts w:ascii="Times New Roman" w:hAnsi="Times New Roman"/>
          <w:sz w:val="24"/>
          <w:szCs w:val="24"/>
        </w:rPr>
        <w:t xml:space="preserve"> </w:t>
      </w:r>
      <w:del w:id="645" w:author="Thibaut Cuvelier" w:date="2018-11-23T11:41:00Z">
        <w:r w:rsidDel="00DD24C4">
          <w:rPr>
            <w:rFonts w:ascii="Times New Roman" w:hAnsi="Times New Roman"/>
            <w:sz w:val="24"/>
            <w:szCs w:val="24"/>
          </w:rPr>
          <w:delText>étapt</w:delText>
        </w:r>
      </w:del>
      <w:ins w:id="646" w:author="Thibaut Cuvelier" w:date="2018-11-23T11:41:00Z">
        <w:r w:rsidR="00DD24C4">
          <w:rPr>
            <w:rFonts w:ascii="Times New Roman" w:hAnsi="Times New Roman"/>
            <w:sz w:val="24"/>
            <w:szCs w:val="24"/>
          </w:rPr>
          <w:t>étape</w:t>
        </w:r>
      </w:ins>
      <w:r>
        <w:rPr>
          <w:rFonts w:ascii="Times New Roman" w:hAnsi="Times New Roman"/>
          <w:sz w:val="24"/>
          <w:szCs w:val="24"/>
        </w:rPr>
        <w:t xml:space="preserve"> par étape et nous avons appris divers aspects du langage QML et de son potentiel pour développer des interfaces utilisateurs fluides et moderne, tout en gardant le code propre et simple en appliquant plusieurs techniques de programmation.</w:t>
      </w:r>
    </w:p>
    <w:p w14:paraId="53C4CEE7" w14:textId="41ED1847" w:rsidR="001A5D0A" w:rsidRDefault="002E797E">
      <w:pPr>
        <w:pStyle w:val="PreformattedText"/>
        <w:spacing w:after="283"/>
        <w:rPr>
          <w:rFonts w:ascii="Times New Roman" w:hAnsi="Times New Roman"/>
          <w:sz w:val="24"/>
          <w:szCs w:val="24"/>
        </w:rPr>
      </w:pPr>
      <w:r>
        <w:rPr>
          <w:rFonts w:ascii="Times New Roman" w:hAnsi="Times New Roman"/>
          <w:sz w:val="24"/>
          <w:szCs w:val="24"/>
        </w:rPr>
        <w:t>Nous avons appris quelque</w:t>
      </w:r>
      <w:ins w:id="647" w:author="Thibaut Cuvelier" w:date="2018-11-23T11:41:00Z">
        <w:r w:rsidR="00DD24C4">
          <w:rPr>
            <w:rFonts w:ascii="Times New Roman" w:hAnsi="Times New Roman"/>
            <w:sz w:val="24"/>
            <w:szCs w:val="24"/>
            <w:lang w:val="en-BE"/>
          </w:rPr>
          <w:t>s-</w:t>
        </w:r>
      </w:ins>
      <w:del w:id="648" w:author="Thibaut Cuvelier" w:date="2018-11-23T11:41:00Z">
        <w:r w:rsidDel="00DD24C4">
          <w:rPr>
            <w:rFonts w:ascii="Times New Roman" w:hAnsi="Times New Roman"/>
            <w:sz w:val="24"/>
            <w:szCs w:val="24"/>
          </w:rPr>
          <w:delText xml:space="preserve"> </w:delText>
        </w:r>
      </w:del>
      <w:r>
        <w:rPr>
          <w:rFonts w:ascii="Times New Roman" w:hAnsi="Times New Roman"/>
          <w:sz w:val="24"/>
          <w:szCs w:val="24"/>
        </w:rPr>
        <w:t>une</w:t>
      </w:r>
      <w:ins w:id="649" w:author="Thibaut Cuvelier" w:date="2018-11-23T11:41:00Z">
        <w:r w:rsidR="00DD24C4">
          <w:rPr>
            <w:rFonts w:ascii="Times New Roman" w:hAnsi="Times New Roman"/>
            <w:sz w:val="24"/>
            <w:szCs w:val="24"/>
            <w:lang w:val="en-BE"/>
          </w:rPr>
          <w:t>s</w:t>
        </w:r>
      </w:ins>
      <w:r>
        <w:rPr>
          <w:rFonts w:ascii="Times New Roman" w:hAnsi="Times New Roman"/>
          <w:sz w:val="24"/>
          <w:szCs w:val="24"/>
        </w:rPr>
        <w:t xml:space="preserve"> des meilleures utilisations des types de QML et avons traités des sujets intéressants comme :</w:t>
      </w:r>
    </w:p>
    <w:p w14:paraId="404249B6" w14:textId="11FE1AD7" w:rsidR="001A5D0A" w:rsidRDefault="00575C1F">
      <w:pPr>
        <w:pStyle w:val="PreformattedText"/>
        <w:numPr>
          <w:ilvl w:val="0"/>
          <w:numId w:val="2"/>
        </w:numPr>
        <w:spacing w:after="283"/>
        <w:rPr>
          <w:rFonts w:ascii="Times New Roman" w:hAnsi="Times New Roman"/>
          <w:sz w:val="24"/>
          <w:szCs w:val="24"/>
        </w:rPr>
      </w:pPr>
      <w:ins w:id="650" w:author="Thibaut Cuvelier" w:date="2018-11-23T11:41:00Z">
        <w:r>
          <w:rPr>
            <w:rFonts w:ascii="Times New Roman" w:hAnsi="Times New Roman"/>
            <w:sz w:val="24"/>
            <w:szCs w:val="24"/>
            <w:lang w:val="en-BE"/>
          </w:rPr>
          <w:t>l</w:t>
        </w:r>
      </w:ins>
      <w:del w:id="651" w:author="Thibaut Cuvelier" w:date="2018-11-23T11:41:00Z">
        <w:r w:rsidR="002E797E" w:rsidDel="00575C1F">
          <w:rPr>
            <w:rFonts w:ascii="Times New Roman" w:hAnsi="Times New Roman"/>
            <w:sz w:val="24"/>
            <w:szCs w:val="24"/>
          </w:rPr>
          <w:delText>L</w:delText>
        </w:r>
      </w:del>
      <w:r w:rsidR="002E797E">
        <w:rPr>
          <w:rFonts w:ascii="Times New Roman" w:hAnsi="Times New Roman"/>
          <w:sz w:val="24"/>
          <w:szCs w:val="24"/>
        </w:rPr>
        <w:t xml:space="preserve">es états et les </w:t>
      </w:r>
      <w:proofErr w:type="gramStart"/>
      <w:r w:rsidR="002E797E">
        <w:rPr>
          <w:rFonts w:ascii="Times New Roman" w:hAnsi="Times New Roman"/>
          <w:sz w:val="24"/>
          <w:szCs w:val="24"/>
        </w:rPr>
        <w:t>animations</w:t>
      </w:r>
      <w:ins w:id="652" w:author="Thibaut Cuvelier" w:date="2018-11-23T11:41:00Z">
        <w:r>
          <w:rPr>
            <w:rFonts w:ascii="Times New Roman" w:hAnsi="Times New Roman"/>
            <w:sz w:val="24"/>
            <w:szCs w:val="24"/>
            <w:lang w:val="en-BE"/>
          </w:rPr>
          <w:t xml:space="preserve"> ;</w:t>
        </w:r>
      </w:ins>
      <w:proofErr w:type="gramEnd"/>
    </w:p>
    <w:p w14:paraId="4A12A422" w14:textId="083AC39C" w:rsidR="001A5D0A" w:rsidRDefault="00575C1F">
      <w:pPr>
        <w:pStyle w:val="PreformattedText"/>
        <w:numPr>
          <w:ilvl w:val="0"/>
          <w:numId w:val="2"/>
        </w:numPr>
        <w:spacing w:after="283"/>
        <w:rPr>
          <w:rFonts w:ascii="Times New Roman" w:hAnsi="Times New Roman"/>
          <w:sz w:val="24"/>
          <w:szCs w:val="24"/>
        </w:rPr>
      </w:pPr>
      <w:proofErr w:type="spellStart"/>
      <w:ins w:id="653" w:author="Thibaut Cuvelier" w:date="2018-11-23T11:41:00Z">
        <w:r>
          <w:rPr>
            <w:rFonts w:ascii="Times New Roman" w:hAnsi="Times New Roman"/>
            <w:sz w:val="24"/>
            <w:szCs w:val="24"/>
            <w:lang w:val="en-BE"/>
          </w:rPr>
          <w:t>l’</w:t>
        </w:r>
      </w:ins>
      <w:del w:id="654" w:author="Thibaut Cuvelier" w:date="2018-11-23T11:41:00Z">
        <w:r w:rsidR="002E797E" w:rsidDel="00575C1F">
          <w:rPr>
            <w:rFonts w:ascii="Times New Roman" w:hAnsi="Times New Roman"/>
            <w:sz w:val="24"/>
            <w:szCs w:val="24"/>
          </w:rPr>
          <w:delText>U</w:delText>
        </w:r>
      </w:del>
      <w:ins w:id="655" w:author="Thibaut Cuvelier" w:date="2018-11-23T11:41:00Z">
        <w:r>
          <w:rPr>
            <w:rFonts w:ascii="Times New Roman" w:hAnsi="Times New Roman"/>
            <w:sz w:val="24"/>
            <w:szCs w:val="24"/>
            <w:lang w:val="en-BE"/>
          </w:rPr>
          <w:t>u</w:t>
        </w:r>
      </w:ins>
      <w:r w:rsidR="002E797E">
        <w:rPr>
          <w:rFonts w:ascii="Times New Roman" w:hAnsi="Times New Roman"/>
          <w:sz w:val="24"/>
          <w:szCs w:val="24"/>
        </w:rPr>
        <w:t>tilis</w:t>
      </w:r>
      <w:proofErr w:type="spellEnd"/>
      <w:del w:id="656" w:author="Thibaut Cuvelier" w:date="2018-11-23T11:41:00Z">
        <w:r w:rsidR="002E797E" w:rsidDel="00575C1F">
          <w:rPr>
            <w:rFonts w:ascii="Times New Roman" w:hAnsi="Times New Roman"/>
            <w:sz w:val="24"/>
            <w:szCs w:val="24"/>
          </w:rPr>
          <w:delText>er</w:delText>
        </w:r>
      </w:del>
      <w:proofErr w:type="spellStart"/>
      <w:ins w:id="657" w:author="Thibaut Cuvelier" w:date="2018-11-23T11:41:00Z">
        <w:r>
          <w:rPr>
            <w:rFonts w:ascii="Times New Roman" w:hAnsi="Times New Roman"/>
            <w:sz w:val="24"/>
            <w:szCs w:val="24"/>
            <w:lang w:val="en-BE"/>
          </w:rPr>
          <w:t>ation</w:t>
        </w:r>
      </w:ins>
      <w:proofErr w:type="spellEnd"/>
      <w:r w:rsidR="002E797E">
        <w:rPr>
          <w:rFonts w:ascii="Times New Roman" w:hAnsi="Times New Roman"/>
          <w:sz w:val="24"/>
          <w:szCs w:val="24"/>
        </w:rPr>
        <w:t xml:space="preserve"> </w:t>
      </w:r>
      <w:ins w:id="658" w:author="Thibaut Cuvelier" w:date="2018-11-23T11:41:00Z">
        <w:r>
          <w:rPr>
            <w:rFonts w:ascii="Times New Roman" w:hAnsi="Times New Roman"/>
            <w:sz w:val="24"/>
            <w:szCs w:val="24"/>
            <w:lang w:val="en-BE"/>
          </w:rPr>
          <w:t>d</w:t>
        </w:r>
      </w:ins>
      <w:del w:id="659" w:author="Thibaut Cuvelier" w:date="2018-11-23T11:41:00Z">
        <w:r w:rsidR="002E797E" w:rsidDel="00575C1F">
          <w:rPr>
            <w:rFonts w:ascii="Times New Roman" w:hAnsi="Times New Roman"/>
            <w:sz w:val="24"/>
            <w:szCs w:val="24"/>
          </w:rPr>
          <w:delText>l</w:delText>
        </w:r>
      </w:del>
      <w:r w:rsidR="002E797E">
        <w:rPr>
          <w:rFonts w:ascii="Times New Roman" w:hAnsi="Times New Roman"/>
          <w:sz w:val="24"/>
          <w:szCs w:val="24"/>
        </w:rPr>
        <w:t xml:space="preserve">e JavaScript pour améliorer la </w:t>
      </w:r>
      <w:proofErr w:type="gramStart"/>
      <w:r w:rsidR="002E797E">
        <w:rPr>
          <w:rFonts w:ascii="Times New Roman" w:hAnsi="Times New Roman"/>
          <w:sz w:val="24"/>
          <w:szCs w:val="24"/>
        </w:rPr>
        <w:t>fonctionnalité</w:t>
      </w:r>
      <w:ins w:id="660" w:author="Thibaut Cuvelier" w:date="2018-11-23T11:41:00Z">
        <w:r>
          <w:rPr>
            <w:rFonts w:ascii="Times New Roman" w:hAnsi="Times New Roman"/>
            <w:sz w:val="24"/>
            <w:szCs w:val="24"/>
            <w:lang w:val="en-BE"/>
          </w:rPr>
          <w:t xml:space="preserve"> ;</w:t>
        </w:r>
      </w:ins>
      <w:proofErr w:type="gramEnd"/>
    </w:p>
    <w:p w14:paraId="482F7E19" w14:textId="5F732054" w:rsidR="001A5D0A" w:rsidRDefault="00575C1F">
      <w:pPr>
        <w:pStyle w:val="PreformattedText"/>
        <w:numPr>
          <w:ilvl w:val="0"/>
          <w:numId w:val="2"/>
        </w:numPr>
        <w:spacing w:after="283"/>
        <w:rPr>
          <w:rFonts w:ascii="Times New Roman" w:hAnsi="Times New Roman"/>
          <w:sz w:val="24"/>
          <w:szCs w:val="24"/>
        </w:rPr>
      </w:pPr>
      <w:ins w:id="661" w:author="Thibaut Cuvelier" w:date="2018-11-23T11:41:00Z">
        <w:r>
          <w:rPr>
            <w:rFonts w:ascii="Times New Roman" w:hAnsi="Times New Roman"/>
            <w:sz w:val="24"/>
            <w:szCs w:val="24"/>
            <w:lang w:val="en-BE"/>
          </w:rPr>
          <w:t>l</w:t>
        </w:r>
      </w:ins>
      <w:del w:id="662" w:author="Thibaut Cuvelier" w:date="2018-11-23T11:41:00Z">
        <w:r w:rsidR="002E797E" w:rsidDel="00575C1F">
          <w:rPr>
            <w:rFonts w:ascii="Times New Roman" w:hAnsi="Times New Roman"/>
            <w:sz w:val="24"/>
            <w:szCs w:val="24"/>
          </w:rPr>
          <w:delText>L</w:delText>
        </w:r>
      </w:del>
      <w:r w:rsidR="002E797E">
        <w:rPr>
          <w:rFonts w:ascii="Times New Roman" w:hAnsi="Times New Roman"/>
          <w:sz w:val="24"/>
          <w:szCs w:val="24"/>
        </w:rPr>
        <w:t xml:space="preserve">a gestion dynamique des objets </w:t>
      </w:r>
      <w:proofErr w:type="gramStart"/>
      <w:r w:rsidR="002E797E">
        <w:rPr>
          <w:rFonts w:ascii="Times New Roman" w:hAnsi="Times New Roman"/>
          <w:sz w:val="24"/>
          <w:szCs w:val="24"/>
        </w:rPr>
        <w:t>QML</w:t>
      </w:r>
      <w:ins w:id="663" w:author="Thibaut Cuvelier" w:date="2018-11-23T11:42:00Z">
        <w:r>
          <w:rPr>
            <w:rFonts w:ascii="Times New Roman" w:hAnsi="Times New Roman"/>
            <w:sz w:val="24"/>
            <w:szCs w:val="24"/>
            <w:lang w:val="en-BE"/>
          </w:rPr>
          <w:t xml:space="preserve"> ;</w:t>
        </w:r>
      </w:ins>
      <w:proofErr w:type="gramEnd"/>
    </w:p>
    <w:p w14:paraId="61056570" w14:textId="2B771775" w:rsidR="001A5D0A" w:rsidRDefault="00575C1F">
      <w:pPr>
        <w:pStyle w:val="PreformattedText"/>
        <w:numPr>
          <w:ilvl w:val="0"/>
          <w:numId w:val="2"/>
        </w:numPr>
        <w:spacing w:after="283"/>
        <w:rPr>
          <w:rFonts w:ascii="Times New Roman" w:hAnsi="Times New Roman"/>
          <w:sz w:val="24"/>
          <w:szCs w:val="24"/>
        </w:rPr>
      </w:pPr>
      <w:ins w:id="664" w:author="Thibaut Cuvelier" w:date="2018-11-23T11:41:00Z">
        <w:r>
          <w:rPr>
            <w:rFonts w:ascii="Times New Roman" w:hAnsi="Times New Roman"/>
            <w:sz w:val="24"/>
            <w:szCs w:val="24"/>
            <w:lang w:val="en-BE"/>
          </w:rPr>
          <w:t>l</w:t>
        </w:r>
      </w:ins>
      <w:del w:id="665" w:author="Thibaut Cuvelier" w:date="2018-11-23T11:41:00Z">
        <w:r w:rsidR="002E797E" w:rsidDel="00575C1F">
          <w:rPr>
            <w:rFonts w:ascii="Times New Roman" w:hAnsi="Times New Roman"/>
            <w:sz w:val="24"/>
            <w:szCs w:val="24"/>
          </w:rPr>
          <w:delText>L</w:delText>
        </w:r>
      </w:del>
      <w:r w:rsidR="002E797E">
        <w:rPr>
          <w:rFonts w:ascii="Times New Roman" w:hAnsi="Times New Roman"/>
          <w:sz w:val="24"/>
          <w:szCs w:val="24"/>
        </w:rPr>
        <w:t xml:space="preserve">e stockage local </w:t>
      </w:r>
      <w:del w:id="666" w:author="Thibaut Cuvelier" w:date="2018-11-23T11:41:00Z">
        <w:r w:rsidR="002E797E" w:rsidDel="00575C1F">
          <w:rPr>
            <w:rFonts w:ascii="Times New Roman" w:hAnsi="Times New Roman"/>
            <w:sz w:val="24"/>
            <w:szCs w:val="24"/>
          </w:rPr>
          <w:delText xml:space="preserve">des </w:delText>
        </w:r>
      </w:del>
      <w:proofErr w:type="spellStart"/>
      <w:ins w:id="667" w:author="Thibaut Cuvelier" w:date="2018-11-23T11:41:00Z">
        <w:r>
          <w:rPr>
            <w:rFonts w:ascii="Times New Roman" w:hAnsi="Times New Roman"/>
            <w:sz w:val="24"/>
            <w:szCs w:val="24"/>
            <w:lang w:val="en-BE"/>
          </w:rPr>
          <w:t>en</w:t>
        </w:r>
        <w:proofErr w:type="spellEnd"/>
        <w:r>
          <w:rPr>
            <w:rFonts w:ascii="Times New Roman" w:hAnsi="Times New Roman"/>
            <w:sz w:val="24"/>
            <w:szCs w:val="24"/>
          </w:rPr>
          <w:t xml:space="preserve"> </w:t>
        </w:r>
      </w:ins>
      <w:r w:rsidR="002E797E">
        <w:rPr>
          <w:rFonts w:ascii="Times New Roman" w:hAnsi="Times New Roman"/>
          <w:sz w:val="24"/>
          <w:szCs w:val="24"/>
        </w:rPr>
        <w:t xml:space="preserve">base de </w:t>
      </w:r>
      <w:proofErr w:type="gramStart"/>
      <w:r w:rsidR="002E797E">
        <w:rPr>
          <w:rFonts w:ascii="Times New Roman" w:hAnsi="Times New Roman"/>
          <w:sz w:val="24"/>
          <w:szCs w:val="24"/>
        </w:rPr>
        <w:t>données</w:t>
      </w:r>
      <w:ins w:id="668" w:author="Thibaut Cuvelier" w:date="2018-11-23T11:42:00Z">
        <w:r>
          <w:rPr>
            <w:rFonts w:ascii="Times New Roman" w:hAnsi="Times New Roman"/>
            <w:sz w:val="24"/>
            <w:szCs w:val="24"/>
            <w:lang w:val="en-BE"/>
          </w:rPr>
          <w:t xml:space="preserve"> </w:t>
        </w:r>
      </w:ins>
      <w:ins w:id="669" w:author="Thibaut Cuvelier" w:date="2018-11-23T11:41:00Z">
        <w:r>
          <w:rPr>
            <w:rFonts w:ascii="Times New Roman" w:hAnsi="Times New Roman"/>
            <w:sz w:val="24"/>
            <w:szCs w:val="24"/>
            <w:lang w:val="en-BE"/>
          </w:rPr>
          <w:t>;</w:t>
        </w:r>
      </w:ins>
      <w:proofErr w:type="gramEnd"/>
    </w:p>
    <w:p w14:paraId="27116A28" w14:textId="48EF0062" w:rsidR="001A5D0A" w:rsidRDefault="00575C1F">
      <w:pPr>
        <w:pStyle w:val="PreformattedText"/>
        <w:numPr>
          <w:ilvl w:val="0"/>
          <w:numId w:val="2"/>
        </w:numPr>
        <w:spacing w:after="283"/>
        <w:rPr>
          <w:rFonts w:ascii="Times New Roman" w:hAnsi="Times New Roman"/>
          <w:sz w:val="24"/>
          <w:szCs w:val="24"/>
        </w:rPr>
      </w:pPr>
      <w:ins w:id="670" w:author="Thibaut Cuvelier" w:date="2018-11-23T11:41:00Z">
        <w:r>
          <w:rPr>
            <w:rFonts w:ascii="Times New Roman" w:hAnsi="Times New Roman"/>
            <w:sz w:val="24"/>
            <w:szCs w:val="24"/>
            <w:lang w:val="en-BE"/>
          </w:rPr>
          <w:lastRenderedPageBreak/>
          <w:t xml:space="preserve">la </w:t>
        </w:r>
        <w:proofErr w:type="spellStart"/>
        <w:r>
          <w:rPr>
            <w:rFonts w:ascii="Times New Roman" w:hAnsi="Times New Roman"/>
            <w:sz w:val="24"/>
            <w:szCs w:val="24"/>
            <w:lang w:val="en-BE"/>
          </w:rPr>
          <w:t>préparation</w:t>
        </w:r>
        <w:proofErr w:type="spellEnd"/>
        <w:r>
          <w:rPr>
            <w:rFonts w:ascii="Times New Roman" w:hAnsi="Times New Roman"/>
            <w:sz w:val="24"/>
            <w:szCs w:val="24"/>
            <w:lang w:val="en-BE"/>
          </w:rPr>
          <w:t xml:space="preserve"> de </w:t>
        </w:r>
        <w:proofErr w:type="spellStart"/>
        <w:r>
          <w:rPr>
            <w:rFonts w:ascii="Times New Roman" w:hAnsi="Times New Roman"/>
            <w:sz w:val="24"/>
            <w:szCs w:val="24"/>
            <w:lang w:val="en-BE"/>
          </w:rPr>
          <w:t>l'application</w:t>
        </w:r>
        <w:proofErr w:type="spellEnd"/>
        <w:r>
          <w:rPr>
            <w:rFonts w:ascii="Times New Roman" w:hAnsi="Times New Roman"/>
            <w:sz w:val="24"/>
            <w:szCs w:val="24"/>
            <w:lang w:val="en-BE"/>
          </w:rPr>
          <w:t xml:space="preserve"> pour le</w:t>
        </w:r>
      </w:ins>
      <w:del w:id="671" w:author="Thibaut Cuvelier" w:date="2018-11-23T11:41:00Z">
        <w:r w:rsidR="002E797E" w:rsidDel="00575C1F">
          <w:rPr>
            <w:rFonts w:ascii="Times New Roman" w:hAnsi="Times New Roman"/>
            <w:sz w:val="24"/>
            <w:szCs w:val="24"/>
          </w:rPr>
          <w:delText>Rendre l'application prête au</w:delText>
        </w:r>
      </w:del>
      <w:r w:rsidR="002E797E">
        <w:rPr>
          <w:rFonts w:ascii="Times New Roman" w:hAnsi="Times New Roman"/>
          <w:sz w:val="24"/>
          <w:szCs w:val="24"/>
        </w:rPr>
        <w:t xml:space="preserve"> déploiement</w:t>
      </w:r>
      <w:ins w:id="672" w:author="Thibaut Cuvelier" w:date="2018-11-23T11:41:00Z">
        <w:r>
          <w:rPr>
            <w:rFonts w:ascii="Times New Roman" w:hAnsi="Times New Roman"/>
            <w:sz w:val="24"/>
            <w:szCs w:val="24"/>
            <w:lang w:val="en-BE"/>
          </w:rPr>
          <w:t>.</w:t>
        </w:r>
      </w:ins>
    </w:p>
    <w:p w14:paraId="62224CA8"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 xml:space="preserve">Maintenant, vous devriez avoir les compétences nécessaires pour améliorer </w:t>
      </w:r>
      <w:proofErr w:type="spellStart"/>
      <w:r>
        <w:rPr>
          <w:rFonts w:ascii="Times New Roman" w:hAnsi="Times New Roman"/>
          <w:sz w:val="24"/>
          <w:szCs w:val="24"/>
        </w:rPr>
        <w:t>NoteApp</w:t>
      </w:r>
      <w:proofErr w:type="spellEnd"/>
      <w:r>
        <w:rPr>
          <w:rFonts w:ascii="Times New Roman" w:hAnsi="Times New Roman"/>
          <w:sz w:val="24"/>
          <w:szCs w:val="24"/>
        </w:rPr>
        <w:t xml:space="preserve">* avec des </w:t>
      </w:r>
      <w:proofErr w:type="gramStart"/>
      <w:r>
        <w:rPr>
          <w:rFonts w:ascii="Times New Roman" w:hAnsi="Times New Roman"/>
          <w:sz w:val="24"/>
          <w:szCs w:val="24"/>
        </w:rPr>
        <w:t>fonctionnalités</w:t>
      </w:r>
      <w:proofErr w:type="gramEnd"/>
      <w:r>
        <w:rPr>
          <w:rFonts w:ascii="Times New Roman" w:hAnsi="Times New Roman"/>
          <w:sz w:val="24"/>
          <w:szCs w:val="24"/>
        </w:rPr>
        <w:t>, des améliorations au niveau de l'interface utilisateur et en apprendre plus sur les différentes fonctionnalités de QML et Qt Quick que nous n'avons pas pu traiter dans ce guide.</w:t>
      </w:r>
    </w:p>
    <w:p w14:paraId="58E3B7D9" w14:textId="2CEC4D04" w:rsidR="001A5D0A" w:rsidRDefault="002E797E">
      <w:pPr>
        <w:pStyle w:val="PreformattedText"/>
        <w:spacing w:after="283"/>
        <w:rPr>
          <w:rFonts w:ascii="Times New Roman" w:hAnsi="Times New Roman"/>
          <w:sz w:val="24"/>
          <w:szCs w:val="24"/>
        </w:rPr>
      </w:pPr>
      <w:r>
        <w:rPr>
          <w:rFonts w:ascii="Times New Roman" w:hAnsi="Times New Roman"/>
          <w:sz w:val="24"/>
          <w:szCs w:val="24"/>
        </w:rPr>
        <w:t>Qt Quick est une technologie qui grandit vite et qui est en</w:t>
      </w:r>
      <w:ins w:id="673" w:author="Thibaut Cuvelier" w:date="2018-11-23T11:42:00Z">
        <w:r w:rsidR="00575C1F">
          <w:rPr>
            <w:rFonts w:ascii="Times New Roman" w:hAnsi="Times New Roman"/>
            <w:sz w:val="24"/>
            <w:szCs w:val="24"/>
            <w:lang w:val="en-BE"/>
          </w:rPr>
          <w:t xml:space="preserve"> </w:t>
        </w:r>
      </w:ins>
      <w:r>
        <w:rPr>
          <w:rFonts w:ascii="Times New Roman" w:hAnsi="Times New Roman"/>
          <w:sz w:val="24"/>
          <w:szCs w:val="24"/>
        </w:rPr>
        <w:t>t</w:t>
      </w:r>
      <w:del w:id="674" w:author="Thibaut Cuvelier" w:date="2018-11-23T11:42:00Z">
        <w:r w:rsidDel="00575C1F">
          <w:rPr>
            <w:rFonts w:ascii="Times New Roman" w:hAnsi="Times New Roman"/>
            <w:sz w:val="24"/>
            <w:szCs w:val="24"/>
          </w:rPr>
          <w:delText xml:space="preserve"> </w:delText>
        </w:r>
      </w:del>
      <w:r>
        <w:rPr>
          <w:rFonts w:ascii="Times New Roman" w:hAnsi="Times New Roman"/>
          <w:sz w:val="24"/>
          <w:szCs w:val="24"/>
        </w:rPr>
        <w:t>rain d'être adoptée par différents entreprises de développement logiciel</w:t>
      </w:r>
      <w:del w:id="675" w:author="Thibaut Cuvelier" w:date="2018-11-23T11:42:00Z">
        <w:r w:rsidDel="00575C1F">
          <w:rPr>
            <w:rFonts w:ascii="Times New Roman" w:hAnsi="Times New Roman"/>
            <w:sz w:val="24"/>
            <w:szCs w:val="24"/>
          </w:rPr>
          <w:delText>s</w:delText>
        </w:r>
      </w:del>
      <w:r>
        <w:rPr>
          <w:rFonts w:ascii="Times New Roman" w:hAnsi="Times New Roman"/>
          <w:sz w:val="24"/>
          <w:szCs w:val="24"/>
        </w:rPr>
        <w:t>. Il serait donc utile de se référer à la page de do</w:t>
      </w:r>
      <w:del w:id="676" w:author="Thibaut Cuvelier" w:date="2018-11-23T11:42:00Z">
        <w:r w:rsidDel="00575C1F">
          <w:rPr>
            <w:rFonts w:ascii="Times New Roman" w:hAnsi="Times New Roman"/>
            <w:sz w:val="24"/>
            <w:szCs w:val="24"/>
          </w:rPr>
          <w:delText>uc</w:delText>
        </w:r>
      </w:del>
      <w:ins w:id="677" w:author="Thibaut Cuvelier" w:date="2018-11-23T11:42:00Z">
        <w:r w:rsidR="00575C1F">
          <w:rPr>
            <w:rFonts w:ascii="Times New Roman" w:hAnsi="Times New Roman"/>
            <w:sz w:val="24"/>
            <w:szCs w:val="24"/>
            <w:lang w:val="en-BE"/>
          </w:rPr>
          <w:t>cu</w:t>
        </w:r>
      </w:ins>
      <w:proofErr w:type="spellStart"/>
      <w:r>
        <w:rPr>
          <w:rFonts w:ascii="Times New Roman" w:hAnsi="Times New Roman"/>
          <w:sz w:val="24"/>
          <w:szCs w:val="24"/>
        </w:rPr>
        <w:t>mentation</w:t>
      </w:r>
      <w:proofErr w:type="spellEnd"/>
      <w:r>
        <w:rPr>
          <w:rFonts w:ascii="Times New Roman" w:hAnsi="Times New Roman"/>
          <w:sz w:val="24"/>
          <w:szCs w:val="24"/>
        </w:rPr>
        <w:t xml:space="preserve"> de Qt pour connaître les dernières mises à jour de cette technologie.</w:t>
      </w:r>
    </w:p>
    <w:p w14:paraId="3310F279" w14:textId="77777777" w:rsidR="001A5D0A" w:rsidRDefault="002E797E">
      <w:pPr>
        <w:pStyle w:val="PreformattedText"/>
        <w:spacing w:after="283"/>
        <w:rPr>
          <w:rFonts w:ascii="Times New Roman" w:hAnsi="Times New Roman"/>
          <w:sz w:val="24"/>
          <w:szCs w:val="24"/>
        </w:rPr>
      </w:pPr>
      <w:r>
        <w:rPr>
          <w:rFonts w:ascii="Times New Roman" w:hAnsi="Times New Roman"/>
          <w:sz w:val="24"/>
          <w:szCs w:val="24"/>
        </w:rPr>
        <w:tab/>
      </w:r>
    </w:p>
    <w:sectPr w:rsidR="001A5D0A">
      <w:pgSz w:w="11906" w:h="16838"/>
      <w:pgMar w:top="1134" w:right="1134" w:bottom="1134"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Thibaut Cuvelier" w:date="2018-11-23T10:51:00Z" w:initials="TC">
    <w:p w14:paraId="3E9B6554" w14:textId="77777777" w:rsidR="002E797E" w:rsidRPr="007C7186" w:rsidRDefault="002E797E">
      <w:pPr>
        <w:pStyle w:val="CommentText"/>
        <w:rPr>
          <w:lang w:val="en-BE"/>
        </w:rPr>
      </w:pPr>
      <w:r>
        <w:rPr>
          <w:rStyle w:val="CommentReference"/>
        </w:rPr>
        <w:annotationRef/>
      </w:r>
      <w:r>
        <w:rPr>
          <w:noProof/>
          <w:lang w:val="en-BE"/>
        </w:rPr>
        <w:t xml:space="preserve">Malheureusement, tout est en anglais américain, dans les composants de Qt Quick :(. </w:t>
      </w:r>
    </w:p>
  </w:comment>
  <w:comment w:id="18" w:author="Thibaut Cuvelier" w:date="2018-11-23T10:48:00Z" w:initials="TC">
    <w:p w14:paraId="6A8B2938" w14:textId="264C5F14" w:rsidR="002E797E" w:rsidRPr="007C7186" w:rsidRDefault="002E797E">
      <w:pPr>
        <w:pStyle w:val="CommentText"/>
        <w:rPr>
          <w:lang w:val="en-BE"/>
        </w:rPr>
      </w:pPr>
      <w:r>
        <w:rPr>
          <w:rStyle w:val="CommentReference"/>
        </w:rPr>
        <w:annotationRef/>
      </w:r>
      <w:r>
        <w:rPr>
          <w:noProof/>
          <w:lang w:val="en-BE"/>
        </w:rPr>
        <w:t xml:space="preserve">Je ne suis pas d'avis d'inclure cette phrase : d'un côté, elle n'apporte pas grand-chose ; de l'autre, d'un point de vue logique, la construction me laisse dubitatif. </w:t>
      </w:r>
    </w:p>
  </w:comment>
  <w:comment w:id="19" w:author="Thibaut Cuvelier" w:date="2018-11-23T11:10:00Z" w:initials="TC">
    <w:p w14:paraId="1F06F14C" w14:textId="38C2AFC0" w:rsidR="008F7A80" w:rsidRPr="008F7A80" w:rsidRDefault="008F7A80">
      <w:pPr>
        <w:pStyle w:val="CommentText"/>
        <w:rPr>
          <w:lang w:val="en-BE"/>
        </w:rPr>
      </w:pPr>
      <w:r>
        <w:rPr>
          <w:rStyle w:val="CommentReference"/>
        </w:rPr>
        <w:annotationRef/>
      </w:r>
      <w:r>
        <w:rPr>
          <w:lang w:val="en-BE"/>
        </w:rPr>
        <w:t xml:space="preserve">Pour des raisons de </w:t>
      </w:r>
      <w:proofErr w:type="spellStart"/>
      <w:r>
        <w:rPr>
          <w:lang w:val="en-BE"/>
        </w:rPr>
        <w:t>lisibilité</w:t>
      </w:r>
      <w:proofErr w:type="spellEnd"/>
      <w:r>
        <w:rPr>
          <w:lang w:val="en-BE"/>
        </w:rPr>
        <w:t xml:space="preserve">, on a </w:t>
      </w:r>
      <w:proofErr w:type="spellStart"/>
      <w:r>
        <w:rPr>
          <w:lang w:val="en-BE"/>
        </w:rPr>
        <w:t>toujours</w:t>
      </w:r>
      <w:proofErr w:type="spellEnd"/>
      <w:r>
        <w:rPr>
          <w:lang w:val="en-BE"/>
        </w:rPr>
        <w:t xml:space="preserve"> </w:t>
      </w:r>
      <w:proofErr w:type="spellStart"/>
      <w:r>
        <w:rPr>
          <w:lang w:val="en-BE"/>
        </w:rPr>
        <w:t>supprimé</w:t>
      </w:r>
      <w:proofErr w:type="spellEnd"/>
      <w:r>
        <w:rPr>
          <w:lang w:val="en-BE"/>
        </w:rPr>
        <w:t xml:space="preserve"> </w:t>
      </w:r>
      <w:proofErr w:type="spellStart"/>
      <w:r>
        <w:rPr>
          <w:lang w:val="en-BE"/>
        </w:rPr>
        <w:t>ces</w:t>
      </w:r>
      <w:proofErr w:type="spellEnd"/>
      <w:r>
        <w:rPr>
          <w:lang w:val="en-BE"/>
        </w:rPr>
        <w:t xml:space="preserve"> </w:t>
      </w:r>
      <w:proofErr w:type="spellStart"/>
      <w:r>
        <w:rPr>
          <w:lang w:val="en-BE"/>
        </w:rPr>
        <w:t>astérisques</w:t>
      </w:r>
      <w:proofErr w:type="spellEnd"/>
      <w:r>
        <w:rPr>
          <w:lang w:val="en-BE"/>
        </w:rPr>
        <w:t xml:space="preserve">. </w:t>
      </w:r>
    </w:p>
  </w:comment>
  <w:comment w:id="22" w:author="Thibaut Cuvelier" w:date="2018-11-23T10:54:00Z" w:initials="TC">
    <w:p w14:paraId="4E0972FF" w14:textId="0BBDFC59" w:rsidR="002E797E" w:rsidRPr="002E797E" w:rsidRDefault="002E797E">
      <w:pPr>
        <w:pStyle w:val="CommentText"/>
        <w:rPr>
          <w:lang w:val="en-BE"/>
        </w:rPr>
      </w:pPr>
      <w:r>
        <w:rPr>
          <w:rStyle w:val="CommentReference"/>
        </w:rPr>
        <w:annotationRef/>
      </w:r>
      <w:r>
        <w:rPr>
          <w:lang w:val="en-BE"/>
        </w:rPr>
        <w:t xml:space="preserve">“un </w:t>
      </w:r>
      <w:proofErr w:type="spellStart"/>
      <w:r>
        <w:rPr>
          <w:lang w:val="en-BE"/>
        </w:rPr>
        <w:t>effet</w:t>
      </w:r>
      <w:proofErr w:type="spellEnd"/>
      <w:r>
        <w:rPr>
          <w:lang w:val="en-BE"/>
        </w:rPr>
        <w:t xml:space="preserve"> de </w:t>
      </w:r>
      <w:proofErr w:type="spellStart"/>
      <w:r>
        <w:rPr>
          <w:lang w:val="en-BE"/>
        </w:rPr>
        <w:t>fondu</w:t>
      </w:r>
      <w:proofErr w:type="spellEnd"/>
      <w:r>
        <w:rPr>
          <w:lang w:val="en-BE"/>
        </w:rPr>
        <w:t xml:space="preserve"> </w:t>
      </w:r>
      <w:proofErr w:type="spellStart"/>
      <w:r>
        <w:rPr>
          <w:lang w:val="en-BE"/>
        </w:rPr>
        <w:t>enchaîné</w:t>
      </w:r>
      <w:proofErr w:type="spellEnd"/>
      <w:r>
        <w:rPr>
          <w:lang w:val="en-BE"/>
        </w:rPr>
        <w:t xml:space="preserve"> (fade-in et fade-out)</w:t>
      </w:r>
      <w:proofErr w:type="gramStart"/>
      <w:r>
        <w:rPr>
          <w:lang w:val="en-BE"/>
        </w:rPr>
        <w:t>” ?</w:t>
      </w:r>
      <w:proofErr w:type="gramEnd"/>
      <w:r>
        <w:rPr>
          <w:lang w:val="en-BE"/>
        </w:rPr>
        <w:t xml:space="preserve"> </w:t>
      </w:r>
      <w:proofErr w:type="spellStart"/>
      <w:r w:rsidR="009E556F">
        <w:rPr>
          <w:lang w:val="en-BE"/>
        </w:rPr>
        <w:t>C’est</w:t>
      </w:r>
      <w:proofErr w:type="spellEnd"/>
      <w:r w:rsidR="009E556F">
        <w:rPr>
          <w:lang w:val="en-BE"/>
        </w:rPr>
        <w:t xml:space="preserve"> </w:t>
      </w:r>
      <w:proofErr w:type="spellStart"/>
      <w:r w:rsidR="009E556F">
        <w:rPr>
          <w:lang w:val="en-BE"/>
        </w:rPr>
        <w:t>souvent</w:t>
      </w:r>
      <w:proofErr w:type="spellEnd"/>
      <w:r w:rsidR="009E556F">
        <w:rPr>
          <w:lang w:val="en-BE"/>
        </w:rPr>
        <w:t xml:space="preserve"> </w:t>
      </w:r>
      <w:proofErr w:type="spellStart"/>
      <w:r w:rsidR="009E556F">
        <w:rPr>
          <w:lang w:val="en-BE"/>
        </w:rPr>
        <w:t>mieux</w:t>
      </w:r>
      <w:proofErr w:type="spellEnd"/>
      <w:r w:rsidR="009E556F">
        <w:rPr>
          <w:lang w:val="en-BE"/>
        </w:rPr>
        <w:t xml:space="preserve"> </w:t>
      </w:r>
      <w:proofErr w:type="spellStart"/>
      <w:r w:rsidR="009E556F">
        <w:rPr>
          <w:lang w:val="en-BE"/>
        </w:rPr>
        <w:t>d’utiliser</w:t>
      </w:r>
      <w:proofErr w:type="spellEnd"/>
      <w:r w:rsidR="009E556F">
        <w:rPr>
          <w:lang w:val="en-BE"/>
        </w:rPr>
        <w:t xml:space="preserve"> du </w:t>
      </w:r>
      <w:proofErr w:type="spellStart"/>
      <w:r w:rsidR="009E556F">
        <w:rPr>
          <w:lang w:val="en-BE"/>
        </w:rPr>
        <w:t>français</w:t>
      </w:r>
      <w:proofErr w:type="spellEnd"/>
      <w:r w:rsidR="009E556F">
        <w:rPr>
          <w:lang w:val="en-BE"/>
        </w:rPr>
        <w:t xml:space="preserve"> </w:t>
      </w:r>
      <w:proofErr w:type="spellStart"/>
      <w:r w:rsidR="009E556F">
        <w:rPr>
          <w:lang w:val="en-BE"/>
        </w:rPr>
        <w:t>autant</w:t>
      </w:r>
      <w:proofErr w:type="spellEnd"/>
      <w:r w:rsidR="009E556F">
        <w:rPr>
          <w:lang w:val="en-BE"/>
        </w:rPr>
        <w:t xml:space="preserve"> que possible, </w:t>
      </w:r>
      <w:proofErr w:type="spellStart"/>
      <w:r w:rsidR="009E556F">
        <w:rPr>
          <w:lang w:val="en-BE"/>
        </w:rPr>
        <w:t>histoire</w:t>
      </w:r>
      <w:proofErr w:type="spellEnd"/>
      <w:r w:rsidR="009E556F">
        <w:rPr>
          <w:lang w:val="en-BE"/>
        </w:rPr>
        <w:t xml:space="preserve"> que plus de gens </w:t>
      </w:r>
      <w:proofErr w:type="spellStart"/>
      <w:r w:rsidR="009E556F">
        <w:rPr>
          <w:lang w:val="en-BE"/>
        </w:rPr>
        <w:t>comprennent</w:t>
      </w:r>
      <w:proofErr w:type="spellEnd"/>
      <w:r w:rsidR="009E556F">
        <w:rPr>
          <w:lang w:val="en-BE"/>
        </w:rPr>
        <w:t xml:space="preserve">. </w:t>
      </w:r>
    </w:p>
  </w:comment>
  <w:comment w:id="21" w:author="Thibaut Cuvelier" w:date="2018-11-23T10:53:00Z" w:initials="TC">
    <w:p w14:paraId="396F61C1" w14:textId="32D0B75E" w:rsidR="002E797E" w:rsidRPr="002E797E" w:rsidRDefault="002E797E">
      <w:pPr>
        <w:pStyle w:val="CommentText"/>
        <w:rPr>
          <w:lang w:val="en-BE"/>
        </w:rPr>
      </w:pPr>
      <w:r>
        <w:rPr>
          <w:rStyle w:val="CommentReference"/>
        </w:rPr>
        <w:annotationRef/>
      </w:r>
      <w:r>
        <w:rPr>
          <w:lang w:val="en-BE"/>
        </w:rPr>
        <w:t xml:space="preserve">Tu </w:t>
      </w:r>
      <w:proofErr w:type="spellStart"/>
      <w:r>
        <w:rPr>
          <w:lang w:val="en-BE"/>
        </w:rPr>
        <w:t>n’es</w:t>
      </w:r>
      <w:proofErr w:type="spellEnd"/>
      <w:r>
        <w:rPr>
          <w:lang w:val="en-BE"/>
        </w:rPr>
        <w:t xml:space="preserve"> pas </w:t>
      </w:r>
      <w:proofErr w:type="spellStart"/>
      <w:r>
        <w:rPr>
          <w:lang w:val="en-BE"/>
        </w:rPr>
        <w:t>obligé</w:t>
      </w:r>
      <w:proofErr w:type="spellEnd"/>
      <w:r>
        <w:rPr>
          <w:lang w:val="en-BE"/>
        </w:rPr>
        <w:t xml:space="preserve"> de </w:t>
      </w:r>
      <w:proofErr w:type="spellStart"/>
      <w:r>
        <w:rPr>
          <w:lang w:val="en-BE"/>
        </w:rPr>
        <w:t>garder</w:t>
      </w:r>
      <w:proofErr w:type="spellEnd"/>
      <w:r>
        <w:rPr>
          <w:lang w:val="en-BE"/>
        </w:rPr>
        <w:t xml:space="preserve"> les </w:t>
      </w:r>
      <w:proofErr w:type="spellStart"/>
      <w:r>
        <w:rPr>
          <w:lang w:val="en-BE"/>
        </w:rPr>
        <w:t>fautes</w:t>
      </w:r>
      <w:proofErr w:type="spellEnd"/>
      <w:r>
        <w:rPr>
          <w:lang w:val="en-BE"/>
        </w:rPr>
        <w:t xml:space="preserve"> de </w:t>
      </w:r>
      <w:proofErr w:type="spellStart"/>
      <w:r>
        <w:rPr>
          <w:lang w:val="en-BE"/>
        </w:rPr>
        <w:t>l’original</w:t>
      </w:r>
      <w:proofErr w:type="spellEnd"/>
      <w:r>
        <w:rPr>
          <w:lang w:val="en-BE"/>
        </w:rPr>
        <w:t xml:space="preserve"> (</w:t>
      </w:r>
      <w:proofErr w:type="spellStart"/>
      <w:r>
        <w:rPr>
          <w:lang w:val="en-BE"/>
        </w:rPr>
        <w:t>ici</w:t>
      </w:r>
      <w:proofErr w:type="spellEnd"/>
      <w:r>
        <w:rPr>
          <w:lang w:val="en-BE"/>
        </w:rPr>
        <w:t xml:space="preserve">, le “for instance” se </w:t>
      </w:r>
      <w:proofErr w:type="spellStart"/>
      <w:r>
        <w:rPr>
          <w:lang w:val="en-BE"/>
        </w:rPr>
        <w:t>rapporte</w:t>
      </w:r>
      <w:proofErr w:type="spellEnd"/>
      <w:r>
        <w:rPr>
          <w:lang w:val="en-BE"/>
        </w:rPr>
        <w:t xml:space="preserve"> </w:t>
      </w:r>
      <w:proofErr w:type="spellStart"/>
      <w:r>
        <w:rPr>
          <w:lang w:val="en-BE"/>
        </w:rPr>
        <w:t>forcément</w:t>
      </w:r>
      <w:proofErr w:type="spellEnd"/>
      <w:r>
        <w:rPr>
          <w:lang w:val="en-BE"/>
        </w:rPr>
        <w:t xml:space="preserve"> à la première phrase). Pour </w:t>
      </w:r>
      <w:proofErr w:type="spellStart"/>
      <w:r>
        <w:rPr>
          <w:lang w:val="en-BE"/>
        </w:rPr>
        <w:t>aérer</w:t>
      </w:r>
      <w:proofErr w:type="spellEnd"/>
      <w:r>
        <w:rPr>
          <w:lang w:val="en-BE"/>
        </w:rPr>
        <w:t xml:space="preserve">, </w:t>
      </w:r>
      <w:proofErr w:type="spellStart"/>
      <w:r>
        <w:rPr>
          <w:lang w:val="en-BE"/>
        </w:rPr>
        <w:t>j’ai</w:t>
      </w:r>
      <w:proofErr w:type="spellEnd"/>
      <w:r>
        <w:rPr>
          <w:lang w:val="en-BE"/>
        </w:rPr>
        <w:t xml:space="preserve"> </w:t>
      </w:r>
      <w:proofErr w:type="spellStart"/>
      <w:r>
        <w:rPr>
          <w:lang w:val="en-BE"/>
        </w:rPr>
        <w:t>séparé</w:t>
      </w:r>
      <w:proofErr w:type="spellEnd"/>
      <w:r>
        <w:rPr>
          <w:lang w:val="en-BE"/>
        </w:rPr>
        <w:t xml:space="preserve"> </w:t>
      </w:r>
      <w:proofErr w:type="spellStart"/>
      <w:r>
        <w:rPr>
          <w:lang w:val="en-BE"/>
        </w:rPr>
        <w:t>en</w:t>
      </w:r>
      <w:proofErr w:type="spellEnd"/>
      <w:r>
        <w:rPr>
          <w:lang w:val="en-BE"/>
        </w:rPr>
        <w:t xml:space="preserve"> deux phrases. </w:t>
      </w:r>
    </w:p>
  </w:comment>
  <w:comment w:id="29" w:author="Thibaut Cuvelier" w:date="2018-11-23T11:09:00Z" w:initials="TC">
    <w:p w14:paraId="7008F5E6" w14:textId="4D4A4B7C" w:rsidR="008F7A80" w:rsidRPr="008F7A80" w:rsidRDefault="008F7A80">
      <w:pPr>
        <w:pStyle w:val="CommentText"/>
        <w:rPr>
          <w:lang w:val="en-BE"/>
        </w:rPr>
      </w:pPr>
      <w:r>
        <w:rPr>
          <w:rStyle w:val="CommentReference"/>
        </w:rPr>
        <w:annotationRef/>
      </w:r>
      <w:proofErr w:type="spellStart"/>
      <w:r>
        <w:rPr>
          <w:lang w:val="en-BE"/>
        </w:rPr>
        <w:t>Jusqu’à</w:t>
      </w:r>
      <w:proofErr w:type="spellEnd"/>
      <w:r>
        <w:rPr>
          <w:lang w:val="en-BE"/>
        </w:rPr>
        <w:t xml:space="preserve"> present, on </w:t>
      </w:r>
      <w:proofErr w:type="gramStart"/>
      <w:r>
        <w:rPr>
          <w:lang w:val="en-BE"/>
        </w:rPr>
        <w:t>a</w:t>
      </w:r>
      <w:proofErr w:type="gramEnd"/>
      <w:r>
        <w:rPr>
          <w:lang w:val="en-BE"/>
        </w:rPr>
        <w:t xml:space="preserve"> </w:t>
      </w:r>
      <w:proofErr w:type="spellStart"/>
      <w:r>
        <w:rPr>
          <w:lang w:val="en-BE"/>
        </w:rPr>
        <w:t>aussi</w:t>
      </w:r>
      <w:proofErr w:type="spellEnd"/>
      <w:r>
        <w:rPr>
          <w:lang w:val="en-BE"/>
        </w:rPr>
        <w:t xml:space="preserve"> </w:t>
      </w:r>
      <w:proofErr w:type="spellStart"/>
      <w:r>
        <w:rPr>
          <w:lang w:val="en-BE"/>
        </w:rPr>
        <w:t>traduit</w:t>
      </w:r>
      <w:proofErr w:type="spellEnd"/>
      <w:r>
        <w:rPr>
          <w:lang w:val="en-BE"/>
        </w:rPr>
        <w:t xml:space="preserve"> les </w:t>
      </w:r>
      <w:proofErr w:type="spellStart"/>
      <w:r>
        <w:rPr>
          <w:lang w:val="en-BE"/>
        </w:rPr>
        <w:t>comentaires</w:t>
      </w:r>
      <w:proofErr w:type="spellEnd"/>
      <w:r>
        <w:rPr>
          <w:lang w:val="en-BE"/>
        </w:rPr>
        <w:t xml:space="preserve"> dans le code. </w:t>
      </w:r>
    </w:p>
  </w:comment>
  <w:comment w:id="125" w:author="Thibaut Cuvelier" w:date="2018-11-23T11:17:00Z" w:initials="TC">
    <w:p w14:paraId="1896CEAB" w14:textId="3A867974" w:rsidR="007C45ED" w:rsidRPr="007C45ED" w:rsidRDefault="007C45ED">
      <w:pPr>
        <w:pStyle w:val="CommentText"/>
        <w:rPr>
          <w:lang w:val="en-BE"/>
        </w:rPr>
      </w:pPr>
      <w:r>
        <w:rPr>
          <w:rStyle w:val="CommentReference"/>
        </w:rPr>
        <w:annotationRef/>
      </w:r>
      <w:r>
        <w:rPr>
          <w:lang w:val="en-BE"/>
        </w:rPr>
        <w:t xml:space="preserve">Cf. supra. </w:t>
      </w:r>
    </w:p>
  </w:comment>
  <w:comment w:id="475" w:author="Thibaut Cuvelier" w:date="2018-11-23T11:38:00Z" w:initials="TC">
    <w:p w14:paraId="35A9D0CE" w14:textId="30AEA53A" w:rsidR="008E1AF5" w:rsidRPr="008E1AF5" w:rsidRDefault="008E1AF5">
      <w:pPr>
        <w:pStyle w:val="CommentText"/>
        <w:rPr>
          <w:lang w:val="en-BE"/>
        </w:rPr>
      </w:pPr>
      <w:r>
        <w:rPr>
          <w:rStyle w:val="CommentReference"/>
        </w:rPr>
        <w:annotationRef/>
      </w:r>
      <w:r>
        <w:rPr>
          <w:lang w:val="en-BE"/>
        </w:rPr>
        <w:t xml:space="preserve">Image mal </w:t>
      </w:r>
      <w:proofErr w:type="spellStart"/>
      <w:r>
        <w:rPr>
          <w:lang w:val="en-BE"/>
        </w:rPr>
        <w:t>placée</w:t>
      </w:r>
      <w:proofErr w:type="spellEnd"/>
      <w:r>
        <w:rPr>
          <w:lang w:val="en-BE"/>
        </w:rPr>
        <w:t xml:space="preserve">, je suppose.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9B6554" w15:done="0"/>
  <w15:commentEx w15:paraId="6A8B2938" w15:done="0"/>
  <w15:commentEx w15:paraId="1F06F14C" w15:done="0"/>
  <w15:commentEx w15:paraId="4E0972FF" w15:done="0"/>
  <w15:commentEx w15:paraId="396F61C1" w15:done="0"/>
  <w15:commentEx w15:paraId="7008F5E6" w15:done="0"/>
  <w15:commentEx w15:paraId="1896CEAB" w15:done="0"/>
  <w15:commentEx w15:paraId="35A9D0C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9B6554" w16cid:durableId="1FA25A2D"/>
  <w16cid:commentId w16cid:paraId="6A8B2938" w16cid:durableId="1FA2598C"/>
  <w16cid:commentId w16cid:paraId="1F06F14C" w16cid:durableId="1FA25E95"/>
  <w16cid:commentId w16cid:paraId="4E0972FF" w16cid:durableId="1FA25AE1"/>
  <w16cid:commentId w16cid:paraId="396F61C1" w16cid:durableId="1FA25A8F"/>
  <w16cid:commentId w16cid:paraId="7008F5E6" w16cid:durableId="1FA25E53"/>
  <w16cid:commentId w16cid:paraId="1896CEAB" w16cid:durableId="1FA26034"/>
  <w16cid:commentId w16cid:paraId="35A9D0CE" w16cid:durableId="1FA265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5FFD6" w14:textId="77777777" w:rsidR="00C834B9" w:rsidRDefault="00C834B9">
      <w:r>
        <w:separator/>
      </w:r>
    </w:p>
  </w:endnote>
  <w:endnote w:type="continuationSeparator" w:id="0">
    <w:p w14:paraId="6E2BC65C" w14:textId="77777777" w:rsidR="00C834B9" w:rsidRDefault="00C8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onospace">
    <w:altName w:val="Calibri"/>
    <w:charset w:val="00"/>
    <w:family w:val="auto"/>
    <w:pitch w:val="fixed"/>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6D479" w14:textId="77777777" w:rsidR="00C834B9" w:rsidRDefault="00C834B9">
      <w:r>
        <w:rPr>
          <w:color w:val="000000"/>
        </w:rPr>
        <w:separator/>
      </w:r>
    </w:p>
  </w:footnote>
  <w:footnote w:type="continuationSeparator" w:id="0">
    <w:p w14:paraId="20C6ADA3" w14:textId="77777777" w:rsidR="00C834B9" w:rsidRDefault="00C83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A7D4E"/>
    <w:multiLevelType w:val="hybridMultilevel"/>
    <w:tmpl w:val="E444835A"/>
    <w:lvl w:ilvl="0" w:tplc="04090001">
      <w:start w:val="1"/>
      <w:numFmt w:val="bullet"/>
      <w:lvlText w:val=""/>
      <w:lvlJc w:val="left"/>
      <w:pPr>
        <w:ind w:left="1428" w:hanging="360"/>
      </w:pPr>
      <w:rPr>
        <w:rFonts w:ascii="Symbol" w:hAnsi="Symbol"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1" w15:restartNumberingAfterBreak="0">
    <w:nsid w:val="29351E48"/>
    <w:multiLevelType w:val="multilevel"/>
    <w:tmpl w:val="E39EBB9E"/>
    <w:lvl w:ilvl="0">
      <w:numFmt w:val="bullet"/>
      <w:lvlText w:val="●"/>
      <w:lvlJc w:val="left"/>
      <w:pPr>
        <w:ind w:left="1800" w:hanging="360"/>
      </w:pPr>
      <w:rPr>
        <w:rFonts w:ascii="StarSymbol" w:eastAsia="OpenSymbol" w:hAnsi="StarSymbol" w:cs="OpenSymbol"/>
      </w:rPr>
    </w:lvl>
    <w:lvl w:ilvl="1">
      <w:numFmt w:val="bullet"/>
      <w:lvlText w:val="●"/>
      <w:lvlJc w:val="left"/>
      <w:pPr>
        <w:ind w:left="2160" w:hanging="360"/>
      </w:pPr>
      <w:rPr>
        <w:rFonts w:ascii="StarSymbol" w:eastAsia="OpenSymbol" w:hAnsi="StarSymbol" w:cs="OpenSymbol"/>
      </w:rPr>
    </w:lvl>
    <w:lvl w:ilvl="2">
      <w:numFmt w:val="bullet"/>
      <w:lvlText w:val="●"/>
      <w:lvlJc w:val="left"/>
      <w:pPr>
        <w:ind w:left="2520" w:hanging="360"/>
      </w:pPr>
      <w:rPr>
        <w:rFonts w:ascii="StarSymbol" w:eastAsia="OpenSymbol" w:hAnsi="StarSymbol" w:cs="OpenSymbol"/>
      </w:rPr>
    </w:lvl>
    <w:lvl w:ilvl="3">
      <w:numFmt w:val="bullet"/>
      <w:lvlText w:val="●"/>
      <w:lvlJc w:val="left"/>
      <w:pPr>
        <w:ind w:left="2880" w:hanging="360"/>
      </w:pPr>
      <w:rPr>
        <w:rFonts w:ascii="StarSymbol" w:eastAsia="OpenSymbol" w:hAnsi="StarSymbol" w:cs="OpenSymbol"/>
      </w:rPr>
    </w:lvl>
    <w:lvl w:ilvl="4">
      <w:numFmt w:val="bullet"/>
      <w:lvlText w:val="●"/>
      <w:lvlJc w:val="left"/>
      <w:pPr>
        <w:ind w:left="3240" w:hanging="360"/>
      </w:pPr>
      <w:rPr>
        <w:rFonts w:ascii="StarSymbol" w:eastAsia="OpenSymbol" w:hAnsi="StarSymbol" w:cs="OpenSymbol"/>
      </w:rPr>
    </w:lvl>
    <w:lvl w:ilvl="5">
      <w:numFmt w:val="bullet"/>
      <w:lvlText w:val="●"/>
      <w:lvlJc w:val="left"/>
      <w:pPr>
        <w:ind w:left="3600" w:hanging="360"/>
      </w:pPr>
      <w:rPr>
        <w:rFonts w:ascii="StarSymbol" w:eastAsia="OpenSymbol" w:hAnsi="StarSymbol" w:cs="OpenSymbol"/>
      </w:rPr>
    </w:lvl>
    <w:lvl w:ilvl="6">
      <w:numFmt w:val="bullet"/>
      <w:lvlText w:val="●"/>
      <w:lvlJc w:val="left"/>
      <w:pPr>
        <w:ind w:left="3960" w:hanging="360"/>
      </w:pPr>
      <w:rPr>
        <w:rFonts w:ascii="StarSymbol" w:eastAsia="OpenSymbol" w:hAnsi="StarSymbol" w:cs="OpenSymbol"/>
      </w:rPr>
    </w:lvl>
    <w:lvl w:ilvl="7">
      <w:numFmt w:val="bullet"/>
      <w:lvlText w:val="●"/>
      <w:lvlJc w:val="left"/>
      <w:pPr>
        <w:ind w:left="4320" w:hanging="360"/>
      </w:pPr>
      <w:rPr>
        <w:rFonts w:ascii="StarSymbol" w:eastAsia="OpenSymbol" w:hAnsi="StarSymbol" w:cs="OpenSymbol"/>
      </w:rPr>
    </w:lvl>
    <w:lvl w:ilvl="8">
      <w:numFmt w:val="bullet"/>
      <w:lvlText w:val="●"/>
      <w:lvlJc w:val="left"/>
      <w:pPr>
        <w:ind w:left="4680" w:hanging="360"/>
      </w:pPr>
      <w:rPr>
        <w:rFonts w:ascii="StarSymbol" w:eastAsia="OpenSymbol" w:hAnsi="StarSymbol" w:cs="OpenSymbol"/>
      </w:rPr>
    </w:lvl>
  </w:abstractNum>
  <w:abstractNum w:abstractNumId="2" w15:restartNumberingAfterBreak="0">
    <w:nsid w:val="5D123A56"/>
    <w:multiLevelType w:val="multilevel"/>
    <w:tmpl w:val="7424F10C"/>
    <w:lvl w:ilvl="0">
      <w:numFmt w:val="bullet"/>
      <w:lvlText w:val="●"/>
      <w:lvlJc w:val="left"/>
      <w:pPr>
        <w:ind w:left="1440" w:hanging="360"/>
      </w:pPr>
      <w:rPr>
        <w:rFonts w:ascii="StarSymbol" w:eastAsia="OpenSymbol" w:hAnsi="StarSymbol" w:cs="OpenSymbol"/>
      </w:rPr>
    </w:lvl>
    <w:lvl w:ilvl="1">
      <w:numFmt w:val="bullet"/>
      <w:lvlText w:val="●"/>
      <w:lvlJc w:val="left"/>
      <w:pPr>
        <w:ind w:left="1800" w:hanging="360"/>
      </w:pPr>
      <w:rPr>
        <w:rFonts w:ascii="StarSymbol" w:eastAsia="OpenSymbol" w:hAnsi="StarSymbol" w:cs="OpenSymbol"/>
      </w:rPr>
    </w:lvl>
    <w:lvl w:ilvl="2">
      <w:numFmt w:val="bullet"/>
      <w:lvlText w:val="●"/>
      <w:lvlJc w:val="left"/>
      <w:pPr>
        <w:ind w:left="2160" w:hanging="360"/>
      </w:pPr>
      <w:rPr>
        <w:rFonts w:ascii="StarSymbol" w:eastAsia="OpenSymbol" w:hAnsi="StarSymbol" w:cs="OpenSymbol"/>
      </w:rPr>
    </w:lvl>
    <w:lvl w:ilvl="3">
      <w:numFmt w:val="bullet"/>
      <w:lvlText w:val="●"/>
      <w:lvlJc w:val="left"/>
      <w:pPr>
        <w:ind w:left="2520" w:hanging="360"/>
      </w:pPr>
      <w:rPr>
        <w:rFonts w:ascii="StarSymbol" w:eastAsia="OpenSymbol" w:hAnsi="StarSymbol" w:cs="OpenSymbol"/>
      </w:rPr>
    </w:lvl>
    <w:lvl w:ilvl="4">
      <w:numFmt w:val="bullet"/>
      <w:lvlText w:val="●"/>
      <w:lvlJc w:val="left"/>
      <w:pPr>
        <w:ind w:left="2880" w:hanging="360"/>
      </w:pPr>
      <w:rPr>
        <w:rFonts w:ascii="StarSymbol" w:eastAsia="OpenSymbol" w:hAnsi="StarSymbol" w:cs="OpenSymbol"/>
      </w:rPr>
    </w:lvl>
    <w:lvl w:ilvl="5">
      <w:numFmt w:val="bullet"/>
      <w:lvlText w:val="●"/>
      <w:lvlJc w:val="left"/>
      <w:pPr>
        <w:ind w:left="3240" w:hanging="360"/>
      </w:pPr>
      <w:rPr>
        <w:rFonts w:ascii="StarSymbol" w:eastAsia="OpenSymbol" w:hAnsi="StarSymbol" w:cs="OpenSymbol"/>
      </w:rPr>
    </w:lvl>
    <w:lvl w:ilvl="6">
      <w:numFmt w:val="bullet"/>
      <w:lvlText w:val="●"/>
      <w:lvlJc w:val="left"/>
      <w:pPr>
        <w:ind w:left="3600" w:hanging="360"/>
      </w:pPr>
      <w:rPr>
        <w:rFonts w:ascii="StarSymbol" w:eastAsia="OpenSymbol" w:hAnsi="StarSymbol" w:cs="OpenSymbol"/>
      </w:rPr>
    </w:lvl>
    <w:lvl w:ilvl="7">
      <w:numFmt w:val="bullet"/>
      <w:lvlText w:val="●"/>
      <w:lvlJc w:val="left"/>
      <w:pPr>
        <w:ind w:left="3960" w:hanging="360"/>
      </w:pPr>
      <w:rPr>
        <w:rFonts w:ascii="StarSymbol" w:eastAsia="OpenSymbol" w:hAnsi="StarSymbol" w:cs="OpenSymbol"/>
      </w:rPr>
    </w:lvl>
    <w:lvl w:ilvl="8">
      <w:numFmt w:val="bullet"/>
      <w:lvlText w:val="●"/>
      <w:lvlJc w:val="left"/>
      <w:pPr>
        <w:ind w:left="4320" w:hanging="360"/>
      </w:pPr>
      <w:rPr>
        <w:rFonts w:ascii="StarSymbol" w:eastAsia="OpenSymbol" w:hAnsi="StarSymbol" w:cs="OpenSymbol"/>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ibaut Cuvelier">
    <w15:presenceInfo w15:providerId="None" w15:userId="Thibaut Cuvel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1A5D0A"/>
    <w:rsid w:val="000E2CE3"/>
    <w:rsid w:val="001A5D0A"/>
    <w:rsid w:val="00280427"/>
    <w:rsid w:val="002E797E"/>
    <w:rsid w:val="004E4C2A"/>
    <w:rsid w:val="00575C1F"/>
    <w:rsid w:val="005B1A8A"/>
    <w:rsid w:val="005D7775"/>
    <w:rsid w:val="006C39BD"/>
    <w:rsid w:val="007C45ED"/>
    <w:rsid w:val="008E1AF5"/>
    <w:rsid w:val="008F7A80"/>
    <w:rsid w:val="009E556F"/>
    <w:rsid w:val="00A11644"/>
    <w:rsid w:val="00C67828"/>
    <w:rsid w:val="00C834B9"/>
    <w:rsid w:val="00CA594C"/>
    <w:rsid w:val="00DD24C4"/>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80026"/>
  <w15:docId w15:val="{A55E8956-1EF5-4AE8-9CF4-972D5673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594C"/>
    <w:pPr>
      <w:keepNext/>
      <w:keepLines/>
      <w:spacing w:before="240"/>
      <w:outlineLvl w:val="0"/>
    </w:pPr>
    <w:rPr>
      <w:rFonts w:asciiTheme="majorHAnsi" w:eastAsiaTheme="majorEastAsia" w:hAnsiTheme="majorHAnsi"/>
      <w:color w:val="2F5496" w:themeColor="accent1" w:themeShade="BF"/>
      <w:sz w:val="32"/>
      <w:szCs w:val="29"/>
    </w:rPr>
  </w:style>
  <w:style w:type="paragraph" w:styleId="Heading2">
    <w:name w:val="heading 2"/>
    <w:basedOn w:val="Normal"/>
    <w:next w:val="Normal"/>
    <w:link w:val="Heading2Char"/>
    <w:uiPriority w:val="9"/>
    <w:unhideWhenUsed/>
    <w:qFormat/>
    <w:rsid w:val="007C45ED"/>
    <w:pPr>
      <w:keepNext/>
      <w:keepLines/>
      <w:spacing w:before="40"/>
      <w:outlineLvl w:val="1"/>
    </w:pPr>
    <w:rPr>
      <w:rFonts w:asciiTheme="majorHAnsi" w:eastAsiaTheme="majorEastAsia" w:hAnsiTheme="majorHAnsi"/>
      <w:color w:val="2F5496" w:themeColor="accent1" w:themeShade="BF"/>
      <w:sz w:val="26"/>
      <w:szCs w:val="23"/>
    </w:rPr>
  </w:style>
  <w:style w:type="paragraph" w:styleId="Heading3">
    <w:name w:val="heading 3"/>
    <w:basedOn w:val="Normal"/>
    <w:next w:val="Normal"/>
    <w:link w:val="Heading3Char"/>
    <w:uiPriority w:val="9"/>
    <w:unhideWhenUsed/>
    <w:qFormat/>
    <w:rsid w:val="00DD24C4"/>
    <w:pPr>
      <w:keepNext/>
      <w:keepLines/>
      <w:spacing w:before="40"/>
      <w:outlineLvl w:val="2"/>
    </w:pPr>
    <w:rPr>
      <w:rFonts w:asciiTheme="majorHAnsi" w:eastAsiaTheme="majorEastAsia" w:hAnsiTheme="majorHAnsi"/>
      <w:color w:val="1F3763" w:themeColor="accent1" w:themeShade="7F"/>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Courier New" w:eastAsia="NSimSun" w:hAnsi="Courier New" w:cs="Courier New"/>
      <w:sz w:val="20"/>
      <w:szCs w:val="20"/>
    </w:rPr>
  </w:style>
  <w:style w:type="character" w:customStyle="1" w:styleId="BulletSymbols">
    <w:name w:val="Bullet Symbols"/>
    <w:rPr>
      <w:rFonts w:ascii="OpenSymbol" w:eastAsia="OpenSymbol" w:hAnsi="OpenSymbol" w:cs="OpenSymbol"/>
    </w:rPr>
  </w:style>
  <w:style w:type="paragraph" w:styleId="BalloonText">
    <w:name w:val="Balloon Text"/>
    <w:basedOn w:val="Normal"/>
    <w:link w:val="BalloonTextChar"/>
    <w:uiPriority w:val="99"/>
    <w:semiHidden/>
    <w:unhideWhenUsed/>
    <w:rsid w:val="00C67828"/>
    <w:rPr>
      <w:rFonts w:ascii="Segoe UI" w:hAnsi="Segoe UI"/>
      <w:sz w:val="18"/>
      <w:szCs w:val="16"/>
    </w:rPr>
  </w:style>
  <w:style w:type="character" w:customStyle="1" w:styleId="BalloonTextChar">
    <w:name w:val="Balloon Text Char"/>
    <w:basedOn w:val="DefaultParagraphFont"/>
    <w:link w:val="BalloonText"/>
    <w:uiPriority w:val="99"/>
    <w:semiHidden/>
    <w:rsid w:val="00C67828"/>
    <w:rPr>
      <w:rFonts w:ascii="Segoe UI" w:hAnsi="Segoe UI"/>
      <w:sz w:val="18"/>
      <w:szCs w:val="16"/>
    </w:rPr>
  </w:style>
  <w:style w:type="character" w:styleId="CommentReference">
    <w:name w:val="annotation reference"/>
    <w:basedOn w:val="DefaultParagraphFont"/>
    <w:uiPriority w:val="99"/>
    <w:semiHidden/>
    <w:unhideWhenUsed/>
    <w:rsid w:val="000E2CE3"/>
    <w:rPr>
      <w:sz w:val="16"/>
      <w:szCs w:val="16"/>
    </w:rPr>
  </w:style>
  <w:style w:type="paragraph" w:styleId="CommentText">
    <w:name w:val="annotation text"/>
    <w:basedOn w:val="Normal"/>
    <w:link w:val="CommentTextChar"/>
    <w:uiPriority w:val="99"/>
    <w:semiHidden/>
    <w:unhideWhenUsed/>
    <w:rsid w:val="000E2CE3"/>
    <w:rPr>
      <w:sz w:val="20"/>
      <w:szCs w:val="18"/>
    </w:rPr>
  </w:style>
  <w:style w:type="character" w:customStyle="1" w:styleId="CommentTextChar">
    <w:name w:val="Comment Text Char"/>
    <w:basedOn w:val="DefaultParagraphFont"/>
    <w:link w:val="CommentText"/>
    <w:uiPriority w:val="99"/>
    <w:semiHidden/>
    <w:rsid w:val="000E2CE3"/>
    <w:rPr>
      <w:sz w:val="20"/>
      <w:szCs w:val="18"/>
    </w:rPr>
  </w:style>
  <w:style w:type="paragraph" w:styleId="CommentSubject">
    <w:name w:val="annotation subject"/>
    <w:basedOn w:val="CommentText"/>
    <w:next w:val="CommentText"/>
    <w:link w:val="CommentSubjectChar"/>
    <w:uiPriority w:val="99"/>
    <w:semiHidden/>
    <w:unhideWhenUsed/>
    <w:rsid w:val="000E2CE3"/>
    <w:rPr>
      <w:b/>
      <w:bCs/>
    </w:rPr>
  </w:style>
  <w:style w:type="character" w:customStyle="1" w:styleId="CommentSubjectChar">
    <w:name w:val="Comment Subject Char"/>
    <w:basedOn w:val="CommentTextChar"/>
    <w:link w:val="CommentSubject"/>
    <w:uiPriority w:val="99"/>
    <w:semiHidden/>
    <w:rsid w:val="000E2CE3"/>
    <w:rPr>
      <w:b/>
      <w:bCs/>
      <w:sz w:val="20"/>
      <w:szCs w:val="18"/>
    </w:rPr>
  </w:style>
  <w:style w:type="paragraph" w:styleId="Revision">
    <w:name w:val="Revision"/>
    <w:hidden/>
    <w:uiPriority w:val="99"/>
    <w:semiHidden/>
    <w:rsid w:val="000E2CE3"/>
    <w:pPr>
      <w:widowControl/>
      <w:suppressAutoHyphens w:val="0"/>
      <w:autoSpaceDN/>
      <w:textAlignment w:val="auto"/>
    </w:pPr>
    <w:rPr>
      <w:szCs w:val="21"/>
    </w:rPr>
  </w:style>
  <w:style w:type="character" w:customStyle="1" w:styleId="Heading2Char">
    <w:name w:val="Heading 2 Char"/>
    <w:basedOn w:val="DefaultParagraphFont"/>
    <w:link w:val="Heading2"/>
    <w:uiPriority w:val="9"/>
    <w:rsid w:val="007C45ED"/>
    <w:rPr>
      <w:rFonts w:asciiTheme="majorHAnsi" w:eastAsiaTheme="majorEastAsia" w:hAnsiTheme="majorHAnsi"/>
      <w:color w:val="2F5496" w:themeColor="accent1" w:themeShade="BF"/>
      <w:sz w:val="26"/>
      <w:szCs w:val="23"/>
    </w:rPr>
  </w:style>
  <w:style w:type="character" w:customStyle="1" w:styleId="Heading1Char">
    <w:name w:val="Heading 1 Char"/>
    <w:basedOn w:val="DefaultParagraphFont"/>
    <w:link w:val="Heading1"/>
    <w:uiPriority w:val="9"/>
    <w:rsid w:val="00CA594C"/>
    <w:rPr>
      <w:rFonts w:asciiTheme="majorHAnsi" w:eastAsiaTheme="majorEastAsia" w:hAnsiTheme="majorHAnsi"/>
      <w:color w:val="2F5496" w:themeColor="accent1" w:themeShade="BF"/>
      <w:sz w:val="32"/>
      <w:szCs w:val="29"/>
    </w:rPr>
  </w:style>
  <w:style w:type="paragraph" w:styleId="Title">
    <w:name w:val="Title"/>
    <w:basedOn w:val="Normal"/>
    <w:next w:val="Normal"/>
    <w:link w:val="TitleChar"/>
    <w:uiPriority w:val="10"/>
    <w:qFormat/>
    <w:rsid w:val="004E4C2A"/>
    <w:pPr>
      <w:contextualSpacing/>
    </w:pPr>
    <w:rPr>
      <w:rFonts w:asciiTheme="majorHAnsi" w:eastAsiaTheme="majorEastAsia" w:hAnsiTheme="majorHAnsi"/>
      <w:spacing w:val="-10"/>
      <w:kern w:val="28"/>
      <w:sz w:val="56"/>
      <w:szCs w:val="50"/>
    </w:rPr>
  </w:style>
  <w:style w:type="character" w:customStyle="1" w:styleId="TitleChar">
    <w:name w:val="Title Char"/>
    <w:basedOn w:val="DefaultParagraphFont"/>
    <w:link w:val="Title"/>
    <w:uiPriority w:val="10"/>
    <w:rsid w:val="004E4C2A"/>
    <w:rPr>
      <w:rFonts w:asciiTheme="majorHAnsi" w:eastAsiaTheme="majorEastAsia" w:hAnsiTheme="majorHAnsi"/>
      <w:spacing w:val="-10"/>
      <w:kern w:val="28"/>
      <w:sz w:val="56"/>
      <w:szCs w:val="50"/>
    </w:rPr>
  </w:style>
  <w:style w:type="character" w:customStyle="1" w:styleId="Heading3Char">
    <w:name w:val="Heading 3 Char"/>
    <w:basedOn w:val="DefaultParagraphFont"/>
    <w:link w:val="Heading3"/>
    <w:uiPriority w:val="9"/>
    <w:rsid w:val="00DD24C4"/>
    <w:rPr>
      <w:rFonts w:asciiTheme="majorHAnsi" w:eastAsiaTheme="majorEastAsia" w:hAnsiTheme="majorHAnsi"/>
      <w:color w:val="1F3763" w:themeColor="accent1" w:themeShade="7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19</Pages>
  <Words>4040</Words>
  <Characters>23029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Thibaut</dc:creator>
  <cp:lastModifiedBy>Thibaut Cuvelier</cp:lastModifiedBy>
  <cp:revision>10</cp:revision>
  <dcterms:created xsi:type="dcterms:W3CDTF">2018-11-23T09:51:00Z</dcterms:created>
  <dcterms:modified xsi:type="dcterms:W3CDTF">2018-11-23T10:42:00Z</dcterms:modified>
</cp:coreProperties>
</file>